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BC9" w:rsidRPr="006E4BC9" w:rsidRDefault="006E4BC9" w:rsidP="006E4BC9">
      <w:pPr>
        <w:pStyle w:val="Style16pt"/>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center" w:pos="4680"/>
          <w:tab w:val="right" w:pos="9360"/>
        </w:tabs>
        <w:jc w:val="left"/>
        <w:rPr>
          <w:rFonts w:cs="Arial"/>
          <w:b/>
          <w:sz w:val="20"/>
          <w:szCs w:val="20"/>
        </w:rPr>
      </w:pPr>
      <w:r>
        <w:rPr>
          <w:rFonts w:cs="Arial"/>
          <w:b/>
          <w:sz w:val="38"/>
          <w:szCs w:val="38"/>
        </w:rPr>
        <w:tab/>
        <w:t>NRC INSPECTION MANUAL</w:t>
      </w:r>
      <w:r>
        <w:rPr>
          <w:rFonts w:cs="Arial"/>
          <w:b/>
          <w:sz w:val="38"/>
          <w:szCs w:val="38"/>
        </w:rPr>
        <w:tab/>
      </w:r>
      <w:r w:rsidRPr="006E4BC9">
        <w:rPr>
          <w:rFonts w:cs="Arial"/>
          <w:sz w:val="20"/>
          <w:szCs w:val="20"/>
        </w:rPr>
        <w:t>NMSS/FCSS</w:t>
      </w:r>
    </w:p>
    <w:p w:rsidR="006E4BC9" w:rsidRPr="006E4BC9" w:rsidRDefault="006E4BC9" w:rsidP="00075416">
      <w:pPr>
        <w:pStyle w:val="Style16pt"/>
        <w:rPr>
          <w:rFonts w:cs="Arial"/>
          <w:sz w:val="22"/>
          <w:szCs w:val="22"/>
        </w:rPr>
      </w:pPr>
      <w:bookmarkStart w:id="0" w:name="_GoBack"/>
      <w:bookmarkEnd w:id="0"/>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6E4BC9" w:rsidTr="006E4BC9">
        <w:tc>
          <w:tcPr>
            <w:tcW w:w="9576" w:type="dxa"/>
          </w:tcPr>
          <w:p w:rsidR="006E4BC9" w:rsidRPr="006E4BC9" w:rsidRDefault="006E4BC9" w:rsidP="00075416">
            <w:pPr>
              <w:pStyle w:val="Style16pt"/>
              <w:rPr>
                <w:rFonts w:cs="Arial"/>
                <w:sz w:val="22"/>
                <w:szCs w:val="22"/>
              </w:rPr>
            </w:pPr>
            <w:r w:rsidRPr="006E4BC9">
              <w:rPr>
                <w:rFonts w:cs="Arial"/>
                <w:sz w:val="22"/>
                <w:szCs w:val="22"/>
              </w:rPr>
              <w:t>MANUAL CHAPTER 1247 APPENDIX C2</w:t>
            </w:r>
          </w:p>
        </w:tc>
      </w:tr>
    </w:tbl>
    <w:p w:rsidR="00075416" w:rsidRPr="006E4BC9" w:rsidRDefault="00075416" w:rsidP="00075416">
      <w:pPr>
        <w:pStyle w:val="Style16pt"/>
        <w:rPr>
          <w:rFonts w:cs="Arial"/>
          <w:sz w:val="22"/>
          <w:szCs w:val="22"/>
        </w:rPr>
      </w:pPr>
    </w:p>
    <w:p w:rsidR="006E4BC9" w:rsidRDefault="006E4BC9" w:rsidP="00075416">
      <w:pPr>
        <w:pStyle w:val="Style16pt"/>
        <w:rPr>
          <w:rFonts w:cs="Arial"/>
          <w:sz w:val="22"/>
          <w:szCs w:val="22"/>
        </w:rPr>
      </w:pPr>
    </w:p>
    <w:p w:rsidR="00075416" w:rsidRPr="006E4BC9" w:rsidRDefault="006E4BC9" w:rsidP="00075416">
      <w:pPr>
        <w:pStyle w:val="Style16pt"/>
        <w:rPr>
          <w:rFonts w:cs="Arial"/>
          <w:sz w:val="22"/>
          <w:szCs w:val="22"/>
        </w:rPr>
      </w:pPr>
      <w:r w:rsidRPr="006E4BC9">
        <w:rPr>
          <w:rFonts w:cs="Arial"/>
          <w:sz w:val="22"/>
          <w:szCs w:val="22"/>
        </w:rPr>
        <w:t>FUEL FACILITY HEALTH PHYSICS INSPECTOR TECHNICAL PROFICIENCY</w:t>
      </w:r>
    </w:p>
    <w:p w:rsidR="00075416" w:rsidRPr="006E4BC9" w:rsidRDefault="006E4BC9" w:rsidP="00075416">
      <w:pPr>
        <w:pStyle w:val="Style16pt"/>
        <w:rPr>
          <w:rFonts w:cs="Arial"/>
          <w:sz w:val="22"/>
          <w:szCs w:val="22"/>
        </w:rPr>
      </w:pPr>
      <w:r w:rsidRPr="006E4BC9">
        <w:rPr>
          <w:rFonts w:cs="Arial"/>
          <w:sz w:val="22"/>
          <w:szCs w:val="22"/>
        </w:rPr>
        <w:t>TRAINING AND QUALIFICATION JOURNAL</w:t>
      </w:r>
    </w:p>
    <w:p w:rsidR="00075416" w:rsidRPr="006B6991" w:rsidRDefault="00075416" w:rsidP="00075416">
      <w:pPr>
        <w:rPr>
          <w:sz w:val="22"/>
        </w:rPr>
      </w:pPr>
    </w:p>
    <w:p w:rsidR="006E4BC9" w:rsidRDefault="006E4BC9" w:rsidP="00D248D5">
      <w:pPr>
        <w:pStyle w:val="heading"/>
        <w:jc w:val="center"/>
        <w:rPr>
          <w:ins w:id="1" w:author="btc1" w:date="2014-06-19T09:12:00Z"/>
          <w:rFonts w:cs="Arial"/>
          <w:sz w:val="22"/>
          <w:szCs w:val="22"/>
        </w:rPr>
        <w:sectPr w:rsidR="006E4BC9" w:rsidSect="006E4BC9">
          <w:footerReference w:type="even" r:id="rId9"/>
          <w:footerReference w:type="default" r:id="rId10"/>
          <w:pgSz w:w="12240" w:h="15840" w:code="1"/>
          <w:pgMar w:top="1440" w:right="1440" w:bottom="1440" w:left="1440" w:header="1440" w:footer="1440" w:gutter="0"/>
          <w:cols w:space="720"/>
          <w:noEndnote/>
          <w:titlePg/>
          <w:docGrid w:linePitch="326"/>
        </w:sectPr>
      </w:pPr>
    </w:p>
    <w:p w:rsidR="00075416" w:rsidRDefault="00075416" w:rsidP="00D248D5">
      <w:pPr>
        <w:pStyle w:val="heading"/>
        <w:jc w:val="center"/>
        <w:rPr>
          <w:rFonts w:cs="Arial"/>
          <w:sz w:val="22"/>
          <w:szCs w:val="22"/>
        </w:rPr>
      </w:pPr>
      <w:r w:rsidRPr="006B6991">
        <w:rPr>
          <w:rFonts w:cs="Arial"/>
          <w:sz w:val="22"/>
          <w:szCs w:val="22"/>
        </w:rPr>
        <w:lastRenderedPageBreak/>
        <w:t>Table of Contents</w:t>
      </w:r>
    </w:p>
    <w:p w:rsidR="004E0A67" w:rsidRPr="004E0A67" w:rsidRDefault="004E0A67" w:rsidP="00D248D5">
      <w:pPr>
        <w:pStyle w:val="heading"/>
        <w:jc w:val="center"/>
        <w:rPr>
          <w:rFonts w:cs="Arial"/>
          <w:b w:val="0"/>
          <w:sz w:val="22"/>
          <w:szCs w:val="22"/>
        </w:rPr>
      </w:pPr>
    </w:p>
    <w:p w:rsidR="00135550" w:rsidRPr="008C7EE0" w:rsidRDefault="00135550">
      <w:pPr>
        <w:pStyle w:val="TOC1"/>
        <w:tabs>
          <w:tab w:val="right" w:leader="dot" w:pos="9350"/>
        </w:tabs>
        <w:rPr>
          <w:rFonts w:asciiTheme="minorHAnsi" w:eastAsiaTheme="minorEastAsia" w:hAnsiTheme="minorHAnsi" w:cstheme="minorBidi"/>
          <w:noProof/>
          <w:sz w:val="22"/>
        </w:rPr>
      </w:pPr>
      <w:r>
        <w:rPr>
          <w:sz w:val="22"/>
        </w:rPr>
        <w:fldChar w:fldCharType="begin"/>
      </w:r>
      <w:r>
        <w:rPr>
          <w:sz w:val="22"/>
        </w:rPr>
        <w:instrText xml:space="preserve"> TOC \f </w:instrText>
      </w:r>
      <w:r>
        <w:rPr>
          <w:sz w:val="22"/>
        </w:rPr>
        <w:fldChar w:fldCharType="separate"/>
      </w:r>
      <w:r w:rsidRPr="000B2C8A">
        <w:rPr>
          <w:noProof/>
        </w:rPr>
        <w:t>I</w:t>
      </w:r>
      <w:r w:rsidRPr="008C7EE0">
        <w:rPr>
          <w:noProof/>
          <w:sz w:val="22"/>
        </w:rPr>
        <w:t>ntroduction</w:t>
      </w:r>
      <w:r w:rsidRPr="008C7EE0">
        <w:rPr>
          <w:noProof/>
          <w:sz w:val="22"/>
        </w:rPr>
        <w:tab/>
      </w:r>
      <w:r w:rsidR="00916747">
        <w:rPr>
          <w:noProof/>
          <w:sz w:val="22"/>
        </w:rPr>
        <w:t>1</w:t>
      </w:r>
    </w:p>
    <w:p w:rsidR="00135550" w:rsidRPr="008C7EE0" w:rsidRDefault="00135550">
      <w:pPr>
        <w:pStyle w:val="TOC1"/>
        <w:tabs>
          <w:tab w:val="right" w:leader="dot" w:pos="9350"/>
        </w:tabs>
        <w:rPr>
          <w:rFonts w:asciiTheme="minorHAnsi" w:eastAsiaTheme="minorEastAsia" w:hAnsiTheme="minorHAnsi" w:cstheme="minorBidi"/>
          <w:noProof/>
          <w:sz w:val="22"/>
        </w:rPr>
      </w:pPr>
      <w:r w:rsidRPr="008C7EE0">
        <w:rPr>
          <w:noProof/>
          <w:sz w:val="22"/>
        </w:rPr>
        <w:t>Required Fuel Facility Health Physics Inspector Training Courses</w:t>
      </w:r>
      <w:r w:rsidRPr="008C7EE0">
        <w:rPr>
          <w:noProof/>
          <w:sz w:val="22"/>
        </w:rPr>
        <w:tab/>
      </w:r>
      <w:r w:rsidR="00916747">
        <w:rPr>
          <w:noProof/>
          <w:sz w:val="22"/>
        </w:rPr>
        <w:t>1</w:t>
      </w:r>
    </w:p>
    <w:p w:rsidR="00135550" w:rsidRPr="008C7EE0" w:rsidRDefault="00135550">
      <w:pPr>
        <w:pStyle w:val="TOC1"/>
        <w:tabs>
          <w:tab w:val="right" w:leader="dot" w:pos="9350"/>
        </w:tabs>
        <w:rPr>
          <w:rFonts w:asciiTheme="minorHAnsi" w:eastAsiaTheme="minorEastAsia" w:hAnsiTheme="minorHAnsi" w:cstheme="minorBidi"/>
          <w:noProof/>
          <w:sz w:val="22"/>
        </w:rPr>
      </w:pPr>
      <w:r w:rsidRPr="008C7EE0">
        <w:rPr>
          <w:noProof/>
          <w:sz w:val="22"/>
        </w:rPr>
        <w:t>Required Refresher Training</w:t>
      </w:r>
      <w:r w:rsidRPr="008C7EE0">
        <w:rPr>
          <w:noProof/>
          <w:sz w:val="22"/>
        </w:rPr>
        <w:tab/>
      </w:r>
      <w:r w:rsidR="00916747">
        <w:rPr>
          <w:noProof/>
          <w:sz w:val="22"/>
        </w:rPr>
        <w:t>1</w:t>
      </w:r>
    </w:p>
    <w:p w:rsidR="00135550" w:rsidRPr="008C7EE0" w:rsidRDefault="00135550">
      <w:pPr>
        <w:pStyle w:val="TOC1"/>
        <w:tabs>
          <w:tab w:val="right" w:leader="dot" w:pos="9350"/>
        </w:tabs>
        <w:rPr>
          <w:rFonts w:asciiTheme="minorHAnsi" w:eastAsiaTheme="minorEastAsia" w:hAnsiTheme="minorHAnsi" w:cstheme="minorBidi"/>
          <w:noProof/>
          <w:sz w:val="22"/>
        </w:rPr>
      </w:pPr>
      <w:r w:rsidRPr="008C7EE0">
        <w:rPr>
          <w:noProof/>
          <w:sz w:val="22"/>
        </w:rPr>
        <w:t>Post-Qualification Training Courses:</w:t>
      </w:r>
      <w:r w:rsidRPr="008C7EE0">
        <w:rPr>
          <w:noProof/>
          <w:sz w:val="22"/>
        </w:rPr>
        <w:tab/>
      </w:r>
      <w:r w:rsidR="00916747">
        <w:rPr>
          <w:noProof/>
          <w:sz w:val="22"/>
        </w:rPr>
        <w:t>1</w:t>
      </w:r>
    </w:p>
    <w:p w:rsidR="00135550" w:rsidRPr="008C7EE0" w:rsidRDefault="00135550">
      <w:pPr>
        <w:pStyle w:val="TOC1"/>
        <w:tabs>
          <w:tab w:val="right" w:leader="dot" w:pos="9350"/>
        </w:tabs>
        <w:rPr>
          <w:rFonts w:asciiTheme="minorHAnsi" w:eastAsiaTheme="minorEastAsia" w:hAnsiTheme="minorHAnsi" w:cstheme="minorBidi"/>
          <w:noProof/>
          <w:sz w:val="22"/>
        </w:rPr>
      </w:pPr>
      <w:r w:rsidRPr="008C7EE0">
        <w:rPr>
          <w:noProof/>
          <w:sz w:val="22"/>
        </w:rPr>
        <w:t>Fuel Facility Health Physics Inspector</w:t>
      </w:r>
      <w:r w:rsidR="008C7EE0" w:rsidRPr="008C7EE0">
        <w:rPr>
          <w:sz w:val="22"/>
        </w:rPr>
        <w:t xml:space="preserve"> Study Guides</w:t>
      </w:r>
      <w:r w:rsidRPr="008C7EE0">
        <w:rPr>
          <w:noProof/>
          <w:sz w:val="22"/>
        </w:rPr>
        <w:tab/>
      </w:r>
      <w:r w:rsidR="00916747">
        <w:rPr>
          <w:noProof/>
          <w:sz w:val="22"/>
        </w:rPr>
        <w:t>2</w:t>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(SG-HP-1) Code of Federal Regulations (CFRs)</w:t>
      </w:r>
      <w:r w:rsidRPr="008C7EE0">
        <w:rPr>
          <w:noProof/>
          <w:sz w:val="22"/>
        </w:rPr>
        <w:tab/>
      </w:r>
      <w:r w:rsidR="00916747">
        <w:rPr>
          <w:noProof/>
          <w:sz w:val="22"/>
        </w:rPr>
        <w:t>3</w:t>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(SG-HP-2) Licensee Documents for Health Physics Inspectors</w:t>
      </w:r>
      <w:r w:rsidRPr="008C7EE0">
        <w:rPr>
          <w:noProof/>
          <w:sz w:val="22"/>
        </w:rPr>
        <w:tab/>
      </w:r>
      <w:r w:rsidR="00916747">
        <w:rPr>
          <w:noProof/>
          <w:sz w:val="22"/>
        </w:rPr>
        <w:t>6</w:t>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(SG-HP-3) Worker Radiation Protection</w:t>
      </w:r>
      <w:r w:rsidRPr="008C7EE0">
        <w:rPr>
          <w:noProof/>
          <w:sz w:val="22"/>
        </w:rPr>
        <w:tab/>
      </w:r>
      <w:r w:rsidR="00916747">
        <w:rPr>
          <w:noProof/>
          <w:sz w:val="22"/>
        </w:rPr>
        <w:t>8</w:t>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(SG-HP-4) Radioactive Material Transportation</w:t>
      </w:r>
      <w:r w:rsidRPr="008C7EE0">
        <w:rPr>
          <w:noProof/>
          <w:sz w:val="22"/>
        </w:rPr>
        <w:tab/>
      </w:r>
      <w:r w:rsidR="00916747">
        <w:rPr>
          <w:noProof/>
          <w:sz w:val="22"/>
        </w:rPr>
        <w:t>15</w:t>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(SG-HP-5) Solid Radwaste Management and Processing</w:t>
      </w:r>
      <w:r w:rsidRPr="008C7EE0">
        <w:rPr>
          <w:noProof/>
          <w:sz w:val="22"/>
        </w:rPr>
        <w:tab/>
      </w:r>
      <w:r w:rsidR="00916747">
        <w:rPr>
          <w:noProof/>
          <w:sz w:val="22"/>
        </w:rPr>
        <w:t>18</w:t>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(SG-HP-6) Radiological Environmental Monitoring Program (REMP)</w:t>
      </w:r>
      <w:r w:rsidRPr="008C7EE0">
        <w:rPr>
          <w:noProof/>
          <w:sz w:val="22"/>
        </w:rPr>
        <w:tab/>
      </w:r>
      <w:r w:rsidR="00916747">
        <w:rPr>
          <w:noProof/>
          <w:sz w:val="22"/>
        </w:rPr>
        <w:t>21</w:t>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(SG-HP-7) Radioactive Airborne and Liquid Effluent Treatment and Monitoring Systems</w:t>
      </w:r>
      <w:r w:rsidRPr="008C7EE0">
        <w:rPr>
          <w:noProof/>
          <w:sz w:val="22"/>
        </w:rPr>
        <w:tab/>
      </w:r>
      <w:r w:rsidRPr="008C7EE0">
        <w:rPr>
          <w:noProof/>
          <w:sz w:val="22"/>
        </w:rPr>
        <w:fldChar w:fldCharType="begin"/>
      </w:r>
      <w:r w:rsidRPr="008C7EE0">
        <w:rPr>
          <w:noProof/>
          <w:sz w:val="22"/>
        </w:rPr>
        <w:instrText xml:space="preserve"> PAGEREF _Toc383524518 \h </w:instrText>
      </w:r>
      <w:r w:rsidRPr="008C7EE0">
        <w:rPr>
          <w:noProof/>
          <w:sz w:val="22"/>
        </w:rPr>
      </w:r>
      <w:r w:rsidRPr="008C7EE0">
        <w:rPr>
          <w:noProof/>
          <w:sz w:val="22"/>
        </w:rPr>
        <w:fldChar w:fldCharType="separate"/>
      </w:r>
      <w:r w:rsidR="00663A48">
        <w:rPr>
          <w:noProof/>
          <w:sz w:val="22"/>
        </w:rPr>
        <w:t>25</w:t>
      </w:r>
      <w:r w:rsidRPr="008C7EE0">
        <w:rPr>
          <w:noProof/>
          <w:sz w:val="22"/>
        </w:rPr>
        <w:fldChar w:fldCharType="end"/>
      </w:r>
    </w:p>
    <w:p w:rsidR="00135550" w:rsidRPr="008C7EE0" w:rsidRDefault="00135550">
      <w:pPr>
        <w:pStyle w:val="TOC1"/>
        <w:tabs>
          <w:tab w:val="right" w:leader="dot" w:pos="9350"/>
        </w:tabs>
        <w:rPr>
          <w:rFonts w:asciiTheme="minorHAnsi" w:eastAsiaTheme="minorEastAsia" w:hAnsiTheme="minorHAnsi" w:cstheme="minorBidi"/>
          <w:noProof/>
          <w:sz w:val="22"/>
        </w:rPr>
      </w:pPr>
      <w:r w:rsidRPr="008C7EE0">
        <w:rPr>
          <w:bCs/>
          <w:noProof/>
          <w:sz w:val="22"/>
        </w:rPr>
        <w:t>Fuel Facility Health Physics Inspector</w:t>
      </w:r>
      <w:r w:rsidR="008C7EE0" w:rsidRPr="008C7EE0">
        <w:rPr>
          <w:bCs/>
          <w:noProof/>
          <w:sz w:val="22"/>
        </w:rPr>
        <w:t xml:space="preserve"> </w:t>
      </w:r>
      <w:r w:rsidR="008C7EE0" w:rsidRPr="008C7EE0">
        <w:rPr>
          <w:bCs/>
          <w:sz w:val="22"/>
        </w:rPr>
        <w:t>On-The-Job Training Activities</w:t>
      </w:r>
      <w:r w:rsidRPr="008C7EE0">
        <w:rPr>
          <w:noProof/>
          <w:sz w:val="22"/>
        </w:rPr>
        <w:tab/>
      </w:r>
      <w:r w:rsidRPr="008C7EE0">
        <w:rPr>
          <w:noProof/>
          <w:sz w:val="22"/>
        </w:rPr>
        <w:fldChar w:fldCharType="begin"/>
      </w:r>
      <w:r w:rsidRPr="008C7EE0">
        <w:rPr>
          <w:noProof/>
          <w:sz w:val="22"/>
        </w:rPr>
        <w:instrText xml:space="preserve"> PAGEREF _Toc383524519 \h </w:instrText>
      </w:r>
      <w:r w:rsidRPr="008C7EE0">
        <w:rPr>
          <w:noProof/>
          <w:sz w:val="22"/>
        </w:rPr>
      </w:r>
      <w:r w:rsidRPr="008C7EE0">
        <w:rPr>
          <w:noProof/>
          <w:sz w:val="22"/>
        </w:rPr>
        <w:fldChar w:fldCharType="separate"/>
      </w:r>
      <w:r w:rsidR="00663A48">
        <w:rPr>
          <w:noProof/>
          <w:sz w:val="22"/>
        </w:rPr>
        <w:t>28</w:t>
      </w:r>
      <w:r w:rsidRPr="008C7EE0">
        <w:rPr>
          <w:noProof/>
          <w:sz w:val="22"/>
        </w:rPr>
        <w:fldChar w:fldCharType="end"/>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(OJT-HP-1) Internal and External Dose Controls</w:t>
      </w:r>
      <w:r w:rsidRPr="008C7EE0">
        <w:rPr>
          <w:noProof/>
          <w:sz w:val="22"/>
        </w:rPr>
        <w:tab/>
      </w:r>
      <w:r w:rsidRPr="008C7EE0">
        <w:rPr>
          <w:noProof/>
          <w:sz w:val="22"/>
        </w:rPr>
        <w:fldChar w:fldCharType="begin"/>
      </w:r>
      <w:r w:rsidRPr="008C7EE0">
        <w:rPr>
          <w:noProof/>
          <w:sz w:val="22"/>
        </w:rPr>
        <w:instrText xml:space="preserve"> PAGEREF _Toc383524520 \h </w:instrText>
      </w:r>
      <w:r w:rsidRPr="008C7EE0">
        <w:rPr>
          <w:noProof/>
          <w:sz w:val="22"/>
        </w:rPr>
      </w:r>
      <w:r w:rsidRPr="008C7EE0">
        <w:rPr>
          <w:noProof/>
          <w:sz w:val="22"/>
        </w:rPr>
        <w:fldChar w:fldCharType="separate"/>
      </w:r>
      <w:r w:rsidR="00663A48">
        <w:rPr>
          <w:noProof/>
          <w:sz w:val="22"/>
        </w:rPr>
        <w:t>29</w:t>
      </w:r>
      <w:r w:rsidRPr="008C7EE0">
        <w:rPr>
          <w:noProof/>
          <w:sz w:val="22"/>
        </w:rPr>
        <w:fldChar w:fldCharType="end"/>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(OJT-HP-2) Air Sampling Program</w:t>
      </w:r>
      <w:r w:rsidRPr="008C7EE0">
        <w:rPr>
          <w:noProof/>
          <w:sz w:val="22"/>
        </w:rPr>
        <w:tab/>
      </w:r>
      <w:r w:rsidRPr="008C7EE0">
        <w:rPr>
          <w:noProof/>
          <w:sz w:val="22"/>
        </w:rPr>
        <w:fldChar w:fldCharType="begin"/>
      </w:r>
      <w:r w:rsidRPr="008C7EE0">
        <w:rPr>
          <w:noProof/>
          <w:sz w:val="22"/>
        </w:rPr>
        <w:instrText xml:space="preserve"> PAGEREF _Toc383524521 \h </w:instrText>
      </w:r>
      <w:r w:rsidRPr="008C7EE0">
        <w:rPr>
          <w:noProof/>
          <w:sz w:val="22"/>
        </w:rPr>
      </w:r>
      <w:r w:rsidRPr="008C7EE0">
        <w:rPr>
          <w:noProof/>
          <w:sz w:val="22"/>
        </w:rPr>
        <w:fldChar w:fldCharType="separate"/>
      </w:r>
      <w:r w:rsidR="00663A48">
        <w:rPr>
          <w:noProof/>
          <w:sz w:val="22"/>
        </w:rPr>
        <w:t>33</w:t>
      </w:r>
      <w:r w:rsidRPr="008C7EE0">
        <w:rPr>
          <w:noProof/>
          <w:sz w:val="22"/>
        </w:rPr>
        <w:fldChar w:fldCharType="end"/>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(OJT-HP-3) Bioassay and In-vivo Counting</w:t>
      </w:r>
      <w:r w:rsidRPr="008C7EE0">
        <w:rPr>
          <w:noProof/>
          <w:sz w:val="22"/>
        </w:rPr>
        <w:tab/>
      </w:r>
      <w:r w:rsidR="00921627">
        <w:rPr>
          <w:noProof/>
          <w:sz w:val="22"/>
        </w:rPr>
        <w:t>36</w:t>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(OJT-HP-4) Radioactive Material Transportation</w:t>
      </w:r>
      <w:r w:rsidRPr="008C7EE0">
        <w:rPr>
          <w:noProof/>
          <w:sz w:val="22"/>
        </w:rPr>
        <w:tab/>
      </w:r>
      <w:r w:rsidR="00921627">
        <w:rPr>
          <w:noProof/>
          <w:sz w:val="22"/>
        </w:rPr>
        <w:t>38</w:t>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(OJT-HP-5) Solid Radwaste Management and Processing</w:t>
      </w:r>
      <w:r w:rsidRPr="008C7EE0">
        <w:rPr>
          <w:noProof/>
          <w:sz w:val="22"/>
        </w:rPr>
        <w:tab/>
      </w:r>
      <w:r w:rsidR="00921627">
        <w:rPr>
          <w:noProof/>
          <w:sz w:val="22"/>
        </w:rPr>
        <w:t>40</w:t>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(OJT-HP-6) Radiological Environmental Monitoring Program (REMP)</w:t>
      </w:r>
      <w:r w:rsidRPr="008C7EE0">
        <w:rPr>
          <w:noProof/>
          <w:sz w:val="22"/>
        </w:rPr>
        <w:tab/>
      </w:r>
      <w:r w:rsidR="00921627">
        <w:rPr>
          <w:noProof/>
          <w:sz w:val="22"/>
        </w:rPr>
        <w:t>42</w:t>
      </w:r>
    </w:p>
    <w:p w:rsidR="00135550" w:rsidRPr="008C7EE0" w:rsidRDefault="00135550">
      <w:pPr>
        <w:pStyle w:val="TOC2"/>
        <w:tabs>
          <w:tab w:val="right" w:leader="dot" w:pos="9350"/>
        </w:tabs>
        <w:rPr>
          <w:rFonts w:asciiTheme="minorHAnsi" w:eastAsiaTheme="minorEastAsia" w:hAnsiTheme="minorHAnsi" w:cstheme="minorBidi"/>
          <w:noProof/>
          <w:sz w:val="22"/>
        </w:rPr>
      </w:pPr>
      <w:r w:rsidRPr="008C7EE0">
        <w:rPr>
          <w:noProof/>
          <w:sz w:val="22"/>
        </w:rPr>
        <w:t>(OJT-HP-7) Radioactive Airborne and Liquid Effluent Treatment and Monitoring Systems</w:t>
      </w:r>
      <w:r w:rsidRPr="008C7EE0">
        <w:rPr>
          <w:noProof/>
          <w:sz w:val="22"/>
        </w:rPr>
        <w:tab/>
      </w:r>
      <w:r w:rsidR="00921627">
        <w:rPr>
          <w:noProof/>
          <w:sz w:val="22"/>
        </w:rPr>
        <w:t>45</w:t>
      </w:r>
    </w:p>
    <w:p w:rsidR="00135550" w:rsidRPr="008C7EE0" w:rsidRDefault="00135550">
      <w:pPr>
        <w:pStyle w:val="TOC1"/>
        <w:tabs>
          <w:tab w:val="right" w:leader="dot" w:pos="9350"/>
        </w:tabs>
        <w:rPr>
          <w:rFonts w:asciiTheme="minorHAnsi" w:eastAsiaTheme="minorEastAsia" w:hAnsiTheme="minorHAnsi" w:cstheme="minorBidi"/>
          <w:noProof/>
          <w:sz w:val="22"/>
        </w:rPr>
      </w:pPr>
      <w:r w:rsidRPr="008C7EE0">
        <w:rPr>
          <w:noProof/>
          <w:sz w:val="22"/>
        </w:rPr>
        <w:t>Fuel Facility Health Physics Inspector Technical Proficiency Level</w:t>
      </w:r>
      <w:r w:rsidRPr="008C7EE0">
        <w:rPr>
          <w:noProof/>
          <w:sz w:val="22"/>
        </w:rPr>
        <w:tab/>
      </w:r>
      <w:r w:rsidR="00921627">
        <w:rPr>
          <w:noProof/>
          <w:sz w:val="22"/>
        </w:rPr>
        <w:t>48</w:t>
      </w:r>
    </w:p>
    <w:p w:rsidR="00135550" w:rsidRPr="008C7EE0" w:rsidRDefault="00135550">
      <w:pPr>
        <w:pStyle w:val="TOC1"/>
        <w:tabs>
          <w:tab w:val="right" w:leader="dot" w:pos="9350"/>
        </w:tabs>
        <w:rPr>
          <w:rFonts w:asciiTheme="minorHAnsi" w:eastAsiaTheme="minorEastAsia" w:hAnsiTheme="minorHAnsi" w:cstheme="minorBidi"/>
          <w:noProof/>
          <w:sz w:val="22"/>
        </w:rPr>
      </w:pPr>
      <w:r w:rsidRPr="008C7EE0">
        <w:rPr>
          <w:noProof/>
          <w:sz w:val="22"/>
        </w:rPr>
        <w:t xml:space="preserve">Form 1: </w:t>
      </w:r>
      <w:r w:rsidR="006E4BC9">
        <w:rPr>
          <w:noProof/>
          <w:sz w:val="22"/>
        </w:rPr>
        <w:t xml:space="preserve"> </w:t>
      </w:r>
      <w:r w:rsidRPr="008C7EE0">
        <w:rPr>
          <w:noProof/>
          <w:sz w:val="22"/>
        </w:rPr>
        <w:t>Fuel Facility Health Physics Inspector Technical Level Proficiency Justification</w:t>
      </w:r>
      <w:r w:rsidRPr="008C7EE0">
        <w:rPr>
          <w:noProof/>
          <w:sz w:val="22"/>
        </w:rPr>
        <w:tab/>
      </w:r>
      <w:r w:rsidR="00921627">
        <w:rPr>
          <w:noProof/>
          <w:sz w:val="22"/>
        </w:rPr>
        <w:t>50</w:t>
      </w:r>
    </w:p>
    <w:p w:rsidR="00135550" w:rsidRPr="008C7EE0" w:rsidRDefault="00135550">
      <w:pPr>
        <w:pStyle w:val="TOC1"/>
        <w:tabs>
          <w:tab w:val="right" w:leader="dot" w:pos="9350"/>
        </w:tabs>
        <w:rPr>
          <w:rFonts w:asciiTheme="minorHAnsi" w:eastAsiaTheme="minorEastAsia" w:hAnsiTheme="minorHAnsi" w:cstheme="minorBidi"/>
          <w:noProof/>
          <w:sz w:val="22"/>
        </w:rPr>
      </w:pPr>
      <w:r w:rsidRPr="008C7EE0">
        <w:rPr>
          <w:noProof/>
          <w:sz w:val="22"/>
        </w:rPr>
        <w:t>Attachment 1</w:t>
      </w:r>
      <w:r w:rsidR="00921627">
        <w:rPr>
          <w:noProof/>
          <w:sz w:val="22"/>
        </w:rPr>
        <w:t xml:space="preserve"> Revision History Table</w:t>
      </w:r>
      <w:r w:rsidRPr="008C7EE0">
        <w:rPr>
          <w:noProof/>
          <w:sz w:val="22"/>
        </w:rPr>
        <w:tab/>
        <w:t>Att1-</w:t>
      </w:r>
      <w:r w:rsidRPr="008C7EE0">
        <w:rPr>
          <w:noProof/>
          <w:sz w:val="22"/>
        </w:rPr>
        <w:fldChar w:fldCharType="begin"/>
      </w:r>
      <w:r w:rsidRPr="008C7EE0">
        <w:rPr>
          <w:noProof/>
          <w:sz w:val="22"/>
        </w:rPr>
        <w:instrText xml:space="preserve"> PAGEREF _Toc383524529 \h </w:instrText>
      </w:r>
      <w:r w:rsidRPr="008C7EE0">
        <w:rPr>
          <w:noProof/>
          <w:sz w:val="22"/>
        </w:rPr>
      </w:r>
      <w:r w:rsidRPr="008C7EE0">
        <w:rPr>
          <w:noProof/>
          <w:sz w:val="22"/>
        </w:rPr>
        <w:fldChar w:fldCharType="separate"/>
      </w:r>
      <w:r w:rsidR="00663A48">
        <w:rPr>
          <w:noProof/>
          <w:sz w:val="22"/>
        </w:rPr>
        <w:t>1</w:t>
      </w:r>
      <w:r w:rsidRPr="008C7EE0">
        <w:rPr>
          <w:noProof/>
          <w:sz w:val="22"/>
        </w:rPr>
        <w:fldChar w:fldCharType="end"/>
      </w:r>
    </w:p>
    <w:p w:rsidR="006E4BC9" w:rsidRDefault="00135550" w:rsidP="00D84581">
      <w:pPr>
        <w:pStyle w:val="heading"/>
        <w:outlineLvl w:val="2"/>
        <w:rPr>
          <w:rFonts w:cs="Arial"/>
          <w:sz w:val="22"/>
          <w:szCs w:val="22"/>
        </w:rPr>
        <w:sectPr w:rsidR="006E4BC9" w:rsidSect="006E4BC9">
          <w:footerReference w:type="default" r:id="rId11"/>
          <w:pgSz w:w="12240" w:h="15840" w:code="1"/>
          <w:pgMar w:top="1440" w:right="1440" w:bottom="1440" w:left="1440" w:header="1440" w:footer="1440" w:gutter="0"/>
          <w:pgNumType w:fmt="lowerRoman" w:start="1"/>
          <w:cols w:space="720"/>
          <w:noEndnote/>
          <w:docGrid w:linePitch="326"/>
        </w:sectPr>
      </w:pPr>
      <w:r>
        <w:rPr>
          <w:rFonts w:cs="Arial"/>
          <w:sz w:val="22"/>
          <w:szCs w:val="22"/>
        </w:rPr>
        <w:fldChar w:fldCharType="end"/>
      </w:r>
    </w:p>
    <w:p w:rsidR="00075416" w:rsidRPr="006B6991" w:rsidRDefault="00075416" w:rsidP="00D84581">
      <w:pPr>
        <w:pStyle w:val="heading"/>
        <w:outlineLvl w:val="2"/>
        <w:rPr>
          <w:rFonts w:cs="Arial"/>
          <w:sz w:val="22"/>
          <w:szCs w:val="22"/>
        </w:rPr>
      </w:pPr>
      <w:bookmarkStart w:id="3" w:name="_Toc210444879"/>
      <w:r w:rsidRPr="006B6991">
        <w:rPr>
          <w:rFonts w:cs="Arial"/>
          <w:sz w:val="22"/>
          <w:szCs w:val="22"/>
        </w:rPr>
        <w:lastRenderedPageBreak/>
        <w:t>Introduction</w:t>
      </w:r>
      <w:bookmarkEnd w:id="3"/>
      <w:r w:rsidR="00135550">
        <w:rPr>
          <w:rFonts w:cs="Arial"/>
          <w:sz w:val="22"/>
          <w:szCs w:val="22"/>
        </w:rPr>
        <w:fldChar w:fldCharType="begin"/>
      </w:r>
      <w:r w:rsidR="00135550">
        <w:instrText xml:space="preserve"> TC "</w:instrText>
      </w:r>
      <w:bookmarkStart w:id="4" w:name="_Toc383524506"/>
      <w:r w:rsidR="00135550" w:rsidRPr="003E3D34">
        <w:rPr>
          <w:rFonts w:cs="Arial"/>
          <w:sz w:val="22"/>
          <w:szCs w:val="22"/>
        </w:rPr>
        <w:instrText>Introduction</w:instrText>
      </w:r>
      <w:bookmarkEnd w:id="4"/>
      <w:r w:rsidR="00135550">
        <w:instrText xml:space="preserve">" \f C \l "1" </w:instrText>
      </w:r>
      <w:r w:rsidR="00135550">
        <w:rPr>
          <w:rFonts w:cs="Arial"/>
          <w:sz w:val="22"/>
          <w:szCs w:val="22"/>
        </w:rPr>
        <w:fldChar w:fldCharType="end"/>
      </w:r>
    </w:p>
    <w:p w:rsidR="00075416" w:rsidRPr="006B6991" w:rsidRDefault="00075416" w:rsidP="00D84581">
      <w:pPr>
        <w:tabs>
          <w:tab w:val="left" w:pos="270"/>
          <w:tab w:val="left" w:pos="810"/>
          <w:tab w:val="left" w:pos="1440"/>
          <w:tab w:val="left" w:pos="2070"/>
          <w:tab w:val="left" w:pos="2700"/>
          <w:tab w:val="left" w:pos="3240"/>
          <w:tab w:val="left" w:pos="3870"/>
          <w:tab w:val="left" w:pos="4500"/>
          <w:tab w:val="left" w:pos="5040"/>
          <w:tab w:val="left" w:pos="5670"/>
          <w:tab w:val="left" w:pos="6300"/>
          <w:tab w:val="left" w:pos="7470"/>
          <w:tab w:val="left" w:pos="8100"/>
          <w:tab w:val="left" w:pos="8730"/>
        </w:tabs>
        <w:rPr>
          <w:sz w:val="22"/>
        </w:rPr>
      </w:pPr>
    </w:p>
    <w:p w:rsidR="004245AD" w:rsidRPr="006B6991" w:rsidRDefault="004245AD" w:rsidP="00D845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rPr>
      </w:pPr>
      <w:r w:rsidRPr="006B6991">
        <w:rPr>
          <w:sz w:val="22"/>
        </w:rPr>
        <w:t xml:space="preserve">Consult with your supervisor prior to beginning the activities or completing the courses in this qualification journal. </w:t>
      </w:r>
      <w:r w:rsidR="00CB7ABE">
        <w:rPr>
          <w:sz w:val="22"/>
        </w:rPr>
        <w:t xml:space="preserve"> </w:t>
      </w:r>
      <w:r w:rsidRPr="006B6991">
        <w:rPr>
          <w:sz w:val="22"/>
        </w:rPr>
        <w:t>In most cases, you will need to complete the Basic Inspector Certification Journal prior to beginning the activities in this Appendix.  You may complete the General Proficiency requirements contained in Appendix B together with the Technical Proficiency requirements outlined in this journal.</w:t>
      </w:r>
    </w:p>
    <w:p w:rsidR="004245AD" w:rsidRPr="006B6991" w:rsidRDefault="004245AD" w:rsidP="00D845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sz w:val="22"/>
        </w:rPr>
      </w:pPr>
    </w:p>
    <w:p w:rsidR="004245AD" w:rsidRPr="006B6991" w:rsidRDefault="004245AD" w:rsidP="00D845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sz w:val="22"/>
          <w:u w:val="single"/>
        </w:rPr>
      </w:pPr>
      <w:r w:rsidRPr="006B6991">
        <w:rPr>
          <w:sz w:val="22"/>
        </w:rPr>
        <w:t>Several of the topics have both an individual study guide and on-the-job training.  You must complete the individual study guide before beginning the corresponding on-the-job training.</w:t>
      </w:r>
    </w:p>
    <w:p w:rsidR="004245AD" w:rsidRPr="006B6991" w:rsidRDefault="004245AD" w:rsidP="00D845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sz w:val="22"/>
          <w:u w:val="single"/>
        </w:rPr>
      </w:pPr>
    </w:p>
    <w:p w:rsidR="00075416" w:rsidRPr="006B6991" w:rsidRDefault="004245AD" w:rsidP="00DB6C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i/>
          <w:iCs/>
          <w:sz w:val="22"/>
          <w:u w:val="single"/>
        </w:rPr>
        <w:t>Before signing up for any course, be sure that you have checked and have met any prerequisites</w:t>
      </w:r>
      <w:r w:rsidRPr="006B6991">
        <w:rPr>
          <w:i/>
          <w:iCs/>
          <w:sz w:val="22"/>
        </w:rPr>
        <w:t>.</w:t>
      </w:r>
    </w:p>
    <w:p w:rsidR="00DB6C66" w:rsidRPr="006B6991" w:rsidRDefault="00DB6C66" w:rsidP="00DB6C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D84581">
      <w:pPr>
        <w:pStyle w:val="heading"/>
        <w:rPr>
          <w:rFonts w:cs="Arial"/>
          <w:sz w:val="22"/>
          <w:szCs w:val="22"/>
        </w:rPr>
      </w:pPr>
      <w:r w:rsidRPr="006B6991">
        <w:rPr>
          <w:rFonts w:cs="Arial"/>
          <w:sz w:val="22"/>
          <w:szCs w:val="22"/>
        </w:rPr>
        <w:t xml:space="preserve">Required </w:t>
      </w:r>
      <w:r w:rsidR="004245AD" w:rsidRPr="006B6991">
        <w:rPr>
          <w:rFonts w:cs="Arial"/>
          <w:sz w:val="22"/>
          <w:szCs w:val="22"/>
        </w:rPr>
        <w:t xml:space="preserve">Fuel Facility </w:t>
      </w:r>
      <w:r w:rsidRPr="006B6991">
        <w:rPr>
          <w:rFonts w:cs="Arial"/>
          <w:sz w:val="22"/>
          <w:szCs w:val="22"/>
        </w:rPr>
        <w:t>Health Physics Inspector Training Courses</w:t>
      </w:r>
      <w:r w:rsidR="00135550">
        <w:rPr>
          <w:rFonts w:cs="Arial"/>
          <w:sz w:val="22"/>
          <w:szCs w:val="22"/>
        </w:rPr>
        <w:fldChar w:fldCharType="begin"/>
      </w:r>
      <w:r w:rsidR="00135550">
        <w:instrText xml:space="preserve"> TC "</w:instrText>
      </w:r>
      <w:bookmarkStart w:id="5" w:name="_Toc383524507"/>
      <w:r w:rsidR="00135550" w:rsidRPr="003E3D34">
        <w:rPr>
          <w:rFonts w:cs="Arial"/>
          <w:sz w:val="22"/>
          <w:szCs w:val="22"/>
        </w:rPr>
        <w:instrText>Required Fuel Facility Health Physics Inspector Training Courses</w:instrText>
      </w:r>
      <w:bookmarkEnd w:id="5"/>
      <w:r w:rsidR="00135550">
        <w:instrText>" \f C \l "1</w:instrText>
      </w:r>
      <w:proofErr w:type="gramStart"/>
      <w:r w:rsidR="00135550">
        <w:instrText xml:space="preserve">" </w:instrText>
      </w:r>
      <w:proofErr w:type="gramEnd"/>
      <w:r w:rsidR="00135550">
        <w:rPr>
          <w:rFonts w:cs="Arial"/>
          <w:sz w:val="22"/>
          <w:szCs w:val="22"/>
        </w:rPr>
        <w:fldChar w:fldCharType="end"/>
      </w:r>
      <w:r w:rsidRPr="006B6991">
        <w:rPr>
          <w:rFonts w:cs="Arial"/>
          <w:sz w:val="22"/>
          <w:szCs w:val="22"/>
        </w:rPr>
        <w:t xml:space="preserve">: </w:t>
      </w:r>
    </w:p>
    <w:p w:rsidR="00075416" w:rsidRPr="006B6991" w:rsidRDefault="00D84581" w:rsidP="00D84581">
      <w:pPr>
        <w:tabs>
          <w:tab w:val="left" w:pos="270"/>
          <w:tab w:val="left" w:pos="810"/>
          <w:tab w:val="left" w:pos="1440"/>
          <w:tab w:val="left" w:pos="2070"/>
          <w:tab w:val="left" w:pos="2700"/>
          <w:tab w:val="left" w:pos="3240"/>
          <w:tab w:val="left" w:pos="3870"/>
          <w:tab w:val="left" w:pos="4500"/>
          <w:tab w:val="left" w:pos="5040"/>
          <w:tab w:val="left" w:pos="5670"/>
          <w:tab w:val="left" w:pos="6300"/>
          <w:tab w:val="left" w:pos="7470"/>
          <w:tab w:val="left" w:pos="8100"/>
          <w:tab w:val="left" w:pos="8730"/>
        </w:tabs>
        <w:rPr>
          <w:sz w:val="22"/>
        </w:rPr>
      </w:pPr>
      <w:r w:rsidRPr="006B6991">
        <w:rPr>
          <w:sz w:val="22"/>
        </w:rPr>
        <w:tab/>
      </w:r>
      <w:r w:rsidR="00075416" w:rsidRPr="006B6991">
        <w:rPr>
          <w:sz w:val="22"/>
        </w:rPr>
        <w:t>(These courses have the completion of Appendix A as a prerequisite)</w:t>
      </w:r>
      <w:r w:rsidR="00075416" w:rsidRPr="006B6991">
        <w:rPr>
          <w:sz w:val="22"/>
        </w:rPr>
        <w:tab/>
      </w:r>
    </w:p>
    <w:p w:rsidR="00075416" w:rsidRPr="006B6991" w:rsidRDefault="00075416" w:rsidP="00D84581">
      <w:pPr>
        <w:pStyle w:val="courses"/>
        <w:rPr>
          <w:rFonts w:cs="Arial"/>
          <w:sz w:val="22"/>
          <w:szCs w:val="22"/>
        </w:rPr>
      </w:pPr>
    </w:p>
    <w:p w:rsidR="00D84581" w:rsidRPr="006B6991" w:rsidRDefault="00075416" w:rsidP="00D84581">
      <w:pPr>
        <w:pStyle w:val="courses"/>
        <w:numPr>
          <w:ilvl w:val="0"/>
          <w:numId w:val="46"/>
        </w:numPr>
        <w:ind w:left="1440" w:hanging="630"/>
        <w:rPr>
          <w:rFonts w:cs="Arial"/>
          <w:sz w:val="22"/>
          <w:szCs w:val="22"/>
        </w:rPr>
      </w:pPr>
      <w:r w:rsidRPr="006B6991">
        <w:rPr>
          <w:rFonts w:cs="Arial"/>
          <w:sz w:val="22"/>
          <w:szCs w:val="22"/>
        </w:rPr>
        <w:t>(H</w:t>
      </w:r>
      <w:r w:rsidR="00D84581" w:rsidRPr="006B6991">
        <w:rPr>
          <w:rFonts w:cs="Arial"/>
          <w:sz w:val="22"/>
          <w:szCs w:val="22"/>
        </w:rPr>
        <w:t xml:space="preserve">-201) </w:t>
      </w:r>
      <w:r w:rsidR="00D84581" w:rsidRPr="006B6991">
        <w:rPr>
          <w:rFonts w:cs="Arial"/>
          <w:sz w:val="22"/>
          <w:szCs w:val="22"/>
        </w:rPr>
        <w:tab/>
        <w:t>Health Physics Technolog</w:t>
      </w:r>
      <w:r w:rsidR="008C7EE0">
        <w:rPr>
          <w:rFonts w:cs="Arial"/>
          <w:sz w:val="22"/>
          <w:szCs w:val="22"/>
        </w:rPr>
        <w:t>y</w:t>
      </w:r>
    </w:p>
    <w:p w:rsidR="00D84581" w:rsidRPr="006B6991" w:rsidRDefault="00075416" w:rsidP="00D84581">
      <w:pPr>
        <w:pStyle w:val="courses"/>
        <w:numPr>
          <w:ilvl w:val="0"/>
          <w:numId w:val="46"/>
        </w:numPr>
        <w:ind w:left="1440" w:hanging="630"/>
        <w:rPr>
          <w:rFonts w:cs="Arial"/>
          <w:sz w:val="22"/>
          <w:szCs w:val="22"/>
        </w:rPr>
      </w:pPr>
      <w:r w:rsidRPr="006B6991">
        <w:rPr>
          <w:rFonts w:cs="Arial"/>
          <w:sz w:val="22"/>
          <w:szCs w:val="22"/>
        </w:rPr>
        <w:t>(H-308)</w:t>
      </w:r>
      <w:r w:rsidRPr="006B6991">
        <w:rPr>
          <w:rFonts w:cs="Arial"/>
          <w:sz w:val="22"/>
          <w:szCs w:val="22"/>
        </w:rPr>
        <w:tab/>
        <w:t>Transportation of Radioactive Materials</w:t>
      </w:r>
    </w:p>
    <w:p w:rsidR="00D84581" w:rsidRPr="006B6991" w:rsidRDefault="00075416" w:rsidP="00D84581">
      <w:pPr>
        <w:pStyle w:val="courses"/>
        <w:numPr>
          <w:ilvl w:val="0"/>
          <w:numId w:val="46"/>
        </w:numPr>
        <w:ind w:left="1440" w:hanging="630"/>
        <w:rPr>
          <w:rFonts w:cs="Arial"/>
          <w:sz w:val="22"/>
          <w:szCs w:val="22"/>
        </w:rPr>
      </w:pPr>
      <w:r w:rsidRPr="006B6991">
        <w:rPr>
          <w:rFonts w:cs="Arial"/>
          <w:sz w:val="22"/>
          <w:szCs w:val="22"/>
        </w:rPr>
        <w:t>(F-206S)</w:t>
      </w:r>
      <w:r w:rsidRPr="006B6991">
        <w:rPr>
          <w:rFonts w:cs="Arial"/>
          <w:sz w:val="22"/>
          <w:szCs w:val="22"/>
        </w:rPr>
        <w:tab/>
        <w:t>Fire Protection for Fuel Cycle Facilities Self-Study</w:t>
      </w:r>
    </w:p>
    <w:p w:rsidR="00075416" w:rsidRPr="006B6991" w:rsidRDefault="00075416" w:rsidP="00D84581">
      <w:pPr>
        <w:pStyle w:val="heading"/>
        <w:rPr>
          <w:rFonts w:cs="Arial"/>
          <w:sz w:val="22"/>
          <w:szCs w:val="22"/>
        </w:rPr>
      </w:pPr>
    </w:p>
    <w:p w:rsidR="004245AD" w:rsidRPr="006B6991" w:rsidRDefault="00075416" w:rsidP="00D84581">
      <w:pPr>
        <w:pStyle w:val="heading"/>
        <w:rPr>
          <w:rFonts w:cs="Arial"/>
          <w:sz w:val="22"/>
          <w:szCs w:val="22"/>
        </w:rPr>
      </w:pPr>
      <w:r w:rsidRPr="006B6991">
        <w:rPr>
          <w:rFonts w:cs="Arial"/>
          <w:sz w:val="22"/>
          <w:szCs w:val="22"/>
        </w:rPr>
        <w:t>Required Refresher Training</w:t>
      </w:r>
      <w:r w:rsidR="00135550">
        <w:rPr>
          <w:rFonts w:cs="Arial"/>
          <w:sz w:val="22"/>
          <w:szCs w:val="22"/>
        </w:rPr>
        <w:fldChar w:fldCharType="begin"/>
      </w:r>
      <w:r w:rsidR="00135550">
        <w:instrText xml:space="preserve"> TC "</w:instrText>
      </w:r>
      <w:bookmarkStart w:id="6" w:name="_Toc383524508"/>
      <w:r w:rsidR="00135550" w:rsidRPr="003E3D34">
        <w:rPr>
          <w:rFonts w:cs="Arial"/>
          <w:sz w:val="22"/>
          <w:szCs w:val="22"/>
        </w:rPr>
        <w:instrText>Required Refresher Training</w:instrText>
      </w:r>
      <w:bookmarkEnd w:id="6"/>
      <w:r w:rsidR="00135550">
        <w:instrText>" \f C \l "1</w:instrText>
      </w:r>
      <w:proofErr w:type="gramStart"/>
      <w:r w:rsidR="00135550">
        <w:instrText xml:space="preserve">" </w:instrText>
      </w:r>
      <w:proofErr w:type="gramEnd"/>
      <w:r w:rsidR="00135550">
        <w:rPr>
          <w:rFonts w:cs="Arial"/>
          <w:sz w:val="22"/>
          <w:szCs w:val="22"/>
        </w:rPr>
        <w:fldChar w:fldCharType="end"/>
      </w:r>
      <w:r w:rsidRPr="006B6991">
        <w:rPr>
          <w:rFonts w:cs="Arial"/>
          <w:sz w:val="22"/>
          <w:szCs w:val="22"/>
        </w:rPr>
        <w:t xml:space="preserve">:  </w:t>
      </w:r>
    </w:p>
    <w:p w:rsidR="00075416" w:rsidRPr="006B6991" w:rsidRDefault="00D84581" w:rsidP="00D84581">
      <w:pPr>
        <w:pStyle w:val="heading"/>
        <w:rPr>
          <w:rFonts w:cs="Arial"/>
          <w:b w:val="0"/>
          <w:sz w:val="22"/>
          <w:szCs w:val="22"/>
        </w:rPr>
      </w:pPr>
      <w:r w:rsidRPr="006B6991">
        <w:rPr>
          <w:rFonts w:cs="Arial"/>
          <w:sz w:val="22"/>
          <w:szCs w:val="22"/>
        </w:rPr>
        <w:tab/>
      </w:r>
      <w:r w:rsidR="004245AD" w:rsidRPr="006B6991">
        <w:rPr>
          <w:rFonts w:cs="Arial"/>
          <w:b w:val="0"/>
          <w:sz w:val="22"/>
          <w:szCs w:val="22"/>
        </w:rPr>
        <w:t>(To be completed every three years</w:t>
      </w:r>
      <w:proofErr w:type="gramStart"/>
      <w:r w:rsidR="004245AD" w:rsidRPr="006B6991">
        <w:rPr>
          <w:rFonts w:cs="Arial"/>
          <w:b w:val="0"/>
          <w:sz w:val="22"/>
          <w:szCs w:val="22"/>
        </w:rPr>
        <w:t>)</w:t>
      </w:r>
      <w:proofErr w:type="gramEnd"/>
      <w:r w:rsidR="00075416" w:rsidRPr="006B6991">
        <w:rPr>
          <w:rFonts w:cs="Arial"/>
          <w:b w:val="0"/>
          <w:sz w:val="22"/>
          <w:szCs w:val="22"/>
        </w:rPr>
        <w:fldChar w:fldCharType="begin"/>
      </w:r>
      <w:proofErr w:type="spellStart"/>
      <w:r w:rsidR="00075416" w:rsidRPr="006B6991">
        <w:rPr>
          <w:rFonts w:cs="Arial"/>
          <w:b w:val="0"/>
          <w:sz w:val="22"/>
          <w:szCs w:val="22"/>
        </w:rPr>
        <w:instrText>tc</w:instrText>
      </w:r>
      <w:proofErr w:type="spellEnd"/>
      <w:r w:rsidR="00075416" w:rsidRPr="006B6991">
        <w:rPr>
          <w:rFonts w:cs="Arial"/>
          <w:b w:val="0"/>
          <w:sz w:val="22"/>
          <w:szCs w:val="22"/>
        </w:rPr>
        <w:instrText xml:space="preserve"> \l1 "</w:instrText>
      </w:r>
      <w:bookmarkStart w:id="7" w:name="_Toc209585551"/>
      <w:bookmarkStart w:id="8" w:name="_Toc383524509"/>
      <w:r w:rsidR="00075416" w:rsidRPr="006B6991">
        <w:rPr>
          <w:rFonts w:cs="Arial"/>
          <w:b w:val="0"/>
          <w:sz w:val="22"/>
          <w:szCs w:val="22"/>
        </w:rPr>
        <w:instrText>Required Refresher Training:</w:instrText>
      </w:r>
      <w:bookmarkEnd w:id="7"/>
      <w:bookmarkEnd w:id="8"/>
      <w:r w:rsidR="00075416" w:rsidRPr="006B6991">
        <w:rPr>
          <w:rFonts w:cs="Arial"/>
          <w:b w:val="0"/>
          <w:sz w:val="22"/>
          <w:szCs w:val="22"/>
        </w:rPr>
        <w:fldChar w:fldCharType="end"/>
      </w:r>
    </w:p>
    <w:p w:rsidR="00D84581" w:rsidRPr="006B6991" w:rsidRDefault="00D84581" w:rsidP="00D84581">
      <w:pPr>
        <w:pStyle w:val="heading"/>
        <w:rPr>
          <w:rFonts w:cs="Arial"/>
          <w:b w:val="0"/>
          <w:sz w:val="22"/>
          <w:szCs w:val="22"/>
        </w:rPr>
      </w:pPr>
    </w:p>
    <w:p w:rsidR="00D84581" w:rsidRPr="00B748DC" w:rsidRDefault="00075416" w:rsidP="00D84581">
      <w:pPr>
        <w:pStyle w:val="courses"/>
        <w:numPr>
          <w:ilvl w:val="0"/>
          <w:numId w:val="47"/>
        </w:numPr>
        <w:ind w:left="1440" w:hanging="630"/>
        <w:rPr>
          <w:rFonts w:cs="Arial"/>
          <w:sz w:val="22"/>
          <w:szCs w:val="22"/>
        </w:rPr>
      </w:pPr>
      <w:r w:rsidRPr="006B6991">
        <w:rPr>
          <w:rFonts w:cs="Arial"/>
          <w:sz w:val="22"/>
          <w:szCs w:val="22"/>
        </w:rPr>
        <w:t>(16 Hours)</w:t>
      </w:r>
      <w:r w:rsidRPr="006B6991">
        <w:rPr>
          <w:rFonts w:cs="Arial"/>
          <w:sz w:val="22"/>
          <w:szCs w:val="22"/>
        </w:rPr>
        <w:tab/>
        <w:t xml:space="preserve">Refresher </w:t>
      </w:r>
      <w:r w:rsidRPr="00B748DC">
        <w:rPr>
          <w:rFonts w:cs="Arial"/>
          <w:sz w:val="22"/>
          <w:szCs w:val="22"/>
        </w:rPr>
        <w:t>Technical Training Seminar as approved by supervisor</w:t>
      </w:r>
    </w:p>
    <w:p w:rsidR="00075416" w:rsidRPr="00B748DC" w:rsidRDefault="00075416" w:rsidP="00D84581">
      <w:pPr>
        <w:pStyle w:val="courses"/>
        <w:numPr>
          <w:ilvl w:val="0"/>
          <w:numId w:val="47"/>
        </w:numPr>
        <w:ind w:left="1440" w:hanging="630"/>
        <w:rPr>
          <w:rFonts w:cs="Arial"/>
          <w:sz w:val="22"/>
          <w:szCs w:val="22"/>
        </w:rPr>
      </w:pPr>
      <w:r w:rsidRPr="00B748DC">
        <w:rPr>
          <w:rFonts w:cs="Arial"/>
          <w:sz w:val="22"/>
          <w:szCs w:val="22"/>
        </w:rPr>
        <w:t>(8 hours)</w:t>
      </w:r>
      <w:r w:rsidRPr="00B748DC">
        <w:rPr>
          <w:rFonts w:cs="Arial"/>
          <w:sz w:val="22"/>
          <w:szCs w:val="22"/>
        </w:rPr>
        <w:tab/>
        <w:t>OSHA HAZWOPR Refresher Course</w:t>
      </w:r>
      <w:r w:rsidR="00B748DC" w:rsidRPr="00B748DC">
        <w:rPr>
          <w:rFonts w:cs="Arial"/>
          <w:sz w:val="22"/>
          <w:szCs w:val="22"/>
        </w:rPr>
        <w:t xml:space="preserve"> </w:t>
      </w:r>
      <w:ins w:id="9" w:author="jac15" w:date="2014-03-28T11:22:00Z">
        <w:r w:rsidR="00B748DC" w:rsidRPr="00B748DC">
          <w:rPr>
            <w:rFonts w:cs="Arial"/>
            <w:sz w:val="22"/>
            <w:szCs w:val="22"/>
          </w:rPr>
          <w:t xml:space="preserve">or </w:t>
        </w:r>
        <w:proofErr w:type="spellStart"/>
        <w:r w:rsidR="00B748DC" w:rsidRPr="00B748DC">
          <w:rPr>
            <w:rFonts w:cs="Arial"/>
            <w:sz w:val="22"/>
            <w:szCs w:val="22"/>
          </w:rPr>
          <w:t>iLearn</w:t>
        </w:r>
        <w:proofErr w:type="spellEnd"/>
        <w:r w:rsidR="00B748DC" w:rsidRPr="00B748DC">
          <w:rPr>
            <w:rFonts w:cs="Arial"/>
            <w:sz w:val="22"/>
            <w:szCs w:val="22"/>
          </w:rPr>
          <w:t xml:space="preserve"> </w:t>
        </w:r>
        <w:r w:rsidR="00B748DC" w:rsidRPr="00B748DC">
          <w:rPr>
            <w:sz w:val="22"/>
            <w:szCs w:val="22"/>
          </w:rPr>
          <w:t>Health</w:t>
        </w:r>
        <w:r w:rsidR="00B748DC" w:rsidRPr="00B748DC">
          <w:rPr>
            <w:rFonts w:cs="Arial"/>
            <w:sz w:val="22"/>
            <w:szCs w:val="22"/>
          </w:rPr>
          <w:t xml:space="preserve"> and Safety Training Suite as identified in Memorandum dated May 7, 2010, from Catherine Haney to NMSS Branch Chiefs (See ADAMS Accession No. ML100200563 </w:t>
        </w:r>
        <w:r w:rsidR="00B748DC" w:rsidRPr="00B748DC">
          <w:rPr>
            <w:sz w:val="22"/>
            <w:szCs w:val="22"/>
          </w:rPr>
          <w:t xml:space="preserve">for details of equivalent </w:t>
        </w:r>
        <w:proofErr w:type="spellStart"/>
        <w:r w:rsidR="00B748DC" w:rsidRPr="00B748DC">
          <w:rPr>
            <w:sz w:val="22"/>
            <w:szCs w:val="22"/>
          </w:rPr>
          <w:t>iLearn</w:t>
        </w:r>
        <w:proofErr w:type="spellEnd"/>
        <w:r w:rsidR="00B748DC" w:rsidRPr="00B748DC">
          <w:rPr>
            <w:sz w:val="22"/>
            <w:szCs w:val="22"/>
          </w:rPr>
          <w:t xml:space="preserve"> training modules</w:t>
        </w:r>
        <w:r w:rsidR="00B748DC" w:rsidRPr="00B748DC">
          <w:rPr>
            <w:rFonts w:cs="Arial"/>
            <w:sz w:val="22"/>
            <w:szCs w:val="22"/>
          </w:rPr>
          <w:t>).</w:t>
        </w:r>
      </w:ins>
    </w:p>
    <w:p w:rsidR="00075416" w:rsidRPr="006B6991" w:rsidRDefault="00075416" w:rsidP="00D84581">
      <w:pPr>
        <w:rPr>
          <w:sz w:val="22"/>
        </w:rPr>
      </w:pPr>
    </w:p>
    <w:p w:rsidR="00D84581" w:rsidRPr="006B6991" w:rsidRDefault="004245AD" w:rsidP="00D84581">
      <w:pPr>
        <w:pStyle w:val="heading"/>
        <w:rPr>
          <w:rFonts w:cs="Arial"/>
          <w:sz w:val="22"/>
          <w:szCs w:val="22"/>
        </w:rPr>
      </w:pPr>
      <w:r w:rsidRPr="006B6991">
        <w:rPr>
          <w:rFonts w:cs="Arial"/>
          <w:sz w:val="22"/>
          <w:szCs w:val="22"/>
        </w:rPr>
        <w:t xml:space="preserve">Post-Qualification </w:t>
      </w:r>
      <w:r w:rsidR="00075416" w:rsidRPr="006B6991">
        <w:rPr>
          <w:rFonts w:cs="Arial"/>
          <w:sz w:val="22"/>
          <w:szCs w:val="22"/>
        </w:rPr>
        <w:t>Training Courses:</w:t>
      </w:r>
    </w:p>
    <w:p w:rsidR="00075416" w:rsidRPr="006B6991" w:rsidRDefault="00D84581" w:rsidP="00DB6C66">
      <w:pPr>
        <w:pStyle w:val="heading"/>
        <w:rPr>
          <w:rFonts w:cs="Arial"/>
          <w:b w:val="0"/>
          <w:sz w:val="22"/>
          <w:szCs w:val="22"/>
        </w:rPr>
      </w:pPr>
      <w:r w:rsidRPr="006B6991">
        <w:rPr>
          <w:rFonts w:cs="Arial"/>
          <w:b w:val="0"/>
          <w:sz w:val="22"/>
          <w:szCs w:val="22"/>
        </w:rPr>
        <w:tab/>
      </w:r>
      <w:r w:rsidR="00075416" w:rsidRPr="006B6991">
        <w:rPr>
          <w:rFonts w:cs="Arial"/>
          <w:b w:val="0"/>
          <w:sz w:val="22"/>
          <w:szCs w:val="22"/>
        </w:rPr>
        <w:fldChar w:fldCharType="begin"/>
      </w:r>
      <w:proofErr w:type="spellStart"/>
      <w:proofErr w:type="gramStart"/>
      <w:r w:rsidR="00075416" w:rsidRPr="006B6991">
        <w:rPr>
          <w:rFonts w:cs="Arial"/>
          <w:b w:val="0"/>
          <w:sz w:val="22"/>
          <w:szCs w:val="22"/>
        </w:rPr>
        <w:instrText>tc</w:instrText>
      </w:r>
      <w:proofErr w:type="spellEnd"/>
      <w:proofErr w:type="gramEnd"/>
      <w:r w:rsidR="00075416" w:rsidRPr="006B6991">
        <w:rPr>
          <w:rFonts w:cs="Arial"/>
          <w:b w:val="0"/>
          <w:sz w:val="22"/>
          <w:szCs w:val="22"/>
        </w:rPr>
        <w:instrText xml:space="preserve"> \l1 "</w:instrText>
      </w:r>
      <w:bookmarkStart w:id="10" w:name="_Toc209585552"/>
      <w:bookmarkStart w:id="11" w:name="_Toc383524510"/>
      <w:r w:rsidR="00075416" w:rsidRPr="006B6991">
        <w:rPr>
          <w:rFonts w:cs="Arial"/>
          <w:b w:val="0"/>
          <w:sz w:val="22"/>
          <w:szCs w:val="22"/>
        </w:rPr>
        <w:instrText>Required Post-Qualification Training Courses:</w:instrText>
      </w:r>
      <w:bookmarkEnd w:id="10"/>
      <w:bookmarkEnd w:id="11"/>
      <w:r w:rsidR="00075416" w:rsidRPr="006B6991">
        <w:rPr>
          <w:rFonts w:cs="Arial"/>
          <w:b w:val="0"/>
          <w:sz w:val="22"/>
          <w:szCs w:val="22"/>
        </w:rPr>
        <w:fldChar w:fldCharType="end"/>
      </w:r>
      <w:r w:rsidR="00075416" w:rsidRPr="006B6991">
        <w:rPr>
          <w:rFonts w:cs="Arial"/>
          <w:b w:val="0"/>
          <w:sz w:val="22"/>
          <w:szCs w:val="22"/>
        </w:rPr>
        <w:t>(To be completed within three years of initial qualification)</w:t>
      </w:r>
    </w:p>
    <w:p w:rsidR="00DB6C66" w:rsidRPr="006B6991" w:rsidRDefault="00DB6C66" w:rsidP="00DB6C66">
      <w:pPr>
        <w:pStyle w:val="heading"/>
        <w:rPr>
          <w:rFonts w:cs="Arial"/>
          <w:b w:val="0"/>
          <w:sz w:val="22"/>
          <w:szCs w:val="22"/>
        </w:rPr>
      </w:pPr>
    </w:p>
    <w:p w:rsidR="00D84581" w:rsidRPr="006B6991" w:rsidRDefault="00075416" w:rsidP="00D84581">
      <w:pPr>
        <w:pStyle w:val="courses"/>
        <w:numPr>
          <w:ilvl w:val="0"/>
          <w:numId w:val="48"/>
        </w:numPr>
        <w:ind w:left="1440" w:hanging="630"/>
        <w:rPr>
          <w:rFonts w:cs="Arial"/>
          <w:sz w:val="22"/>
          <w:szCs w:val="22"/>
        </w:rPr>
      </w:pPr>
      <w:r w:rsidRPr="006B6991">
        <w:rPr>
          <w:rFonts w:cs="Arial"/>
          <w:sz w:val="22"/>
          <w:szCs w:val="22"/>
        </w:rPr>
        <w:t xml:space="preserve">(H-111) </w:t>
      </w:r>
      <w:r w:rsidRPr="006B6991">
        <w:rPr>
          <w:rFonts w:cs="Arial"/>
          <w:sz w:val="22"/>
          <w:szCs w:val="22"/>
        </w:rPr>
        <w:tab/>
        <w:t>Environmental Monitoring for Radioactive Materials</w:t>
      </w:r>
    </w:p>
    <w:p w:rsidR="00D84581" w:rsidRPr="006B6991" w:rsidRDefault="00075416" w:rsidP="00D84581">
      <w:pPr>
        <w:pStyle w:val="courses"/>
        <w:numPr>
          <w:ilvl w:val="0"/>
          <w:numId w:val="48"/>
        </w:numPr>
        <w:ind w:left="1440" w:hanging="630"/>
        <w:rPr>
          <w:rFonts w:cs="Arial"/>
          <w:sz w:val="22"/>
          <w:szCs w:val="22"/>
        </w:rPr>
      </w:pPr>
      <w:r w:rsidRPr="006B6991">
        <w:rPr>
          <w:rFonts w:cs="Arial"/>
          <w:sz w:val="22"/>
          <w:szCs w:val="22"/>
        </w:rPr>
        <w:t xml:space="preserve">(H-119) </w:t>
      </w:r>
      <w:r w:rsidRPr="006B6991">
        <w:rPr>
          <w:rFonts w:cs="Arial"/>
          <w:sz w:val="22"/>
          <w:szCs w:val="22"/>
        </w:rPr>
        <w:tab/>
        <w:t>Air Sampling for Radioactive Materials</w:t>
      </w:r>
    </w:p>
    <w:p w:rsidR="00D84581" w:rsidRPr="006B6991" w:rsidRDefault="00D84581" w:rsidP="003639A9">
      <w:pPr>
        <w:pStyle w:val="courses"/>
        <w:numPr>
          <w:ilvl w:val="2"/>
          <w:numId w:val="48"/>
        </w:numPr>
        <w:ind w:left="2700" w:hanging="1890"/>
        <w:rPr>
          <w:rFonts w:cs="Arial"/>
          <w:sz w:val="22"/>
          <w:szCs w:val="22"/>
        </w:rPr>
      </w:pPr>
      <w:r w:rsidRPr="006B6991">
        <w:rPr>
          <w:rFonts w:cs="Arial"/>
          <w:sz w:val="22"/>
          <w:szCs w:val="22"/>
        </w:rPr>
        <w:t>(H-121)</w:t>
      </w:r>
      <w:r w:rsidRPr="006B6991">
        <w:rPr>
          <w:rFonts w:cs="Arial"/>
          <w:sz w:val="22"/>
          <w:szCs w:val="22"/>
        </w:rPr>
        <w:tab/>
        <w:t>Multi-Agency Radiation Survey and Site Investigation Manual (MARSSIM) Course</w:t>
      </w:r>
    </w:p>
    <w:p w:rsidR="00D84581" w:rsidRPr="006B6991" w:rsidRDefault="00075416" w:rsidP="00D84581">
      <w:pPr>
        <w:pStyle w:val="courses"/>
        <w:numPr>
          <w:ilvl w:val="0"/>
          <w:numId w:val="48"/>
        </w:numPr>
        <w:ind w:left="1440" w:hanging="630"/>
        <w:rPr>
          <w:rFonts w:cs="Arial"/>
          <w:sz w:val="22"/>
          <w:szCs w:val="22"/>
        </w:rPr>
      </w:pPr>
      <w:r w:rsidRPr="006B6991">
        <w:rPr>
          <w:rFonts w:cs="Arial"/>
          <w:sz w:val="22"/>
          <w:szCs w:val="22"/>
        </w:rPr>
        <w:t xml:space="preserve">(H-311) </w:t>
      </w:r>
      <w:r w:rsidRPr="006B6991">
        <w:rPr>
          <w:rFonts w:cs="Arial"/>
          <w:sz w:val="22"/>
          <w:szCs w:val="22"/>
        </w:rPr>
        <w:tab/>
        <w:t>Respiratory Protection</w:t>
      </w:r>
    </w:p>
    <w:p w:rsidR="00D84581" w:rsidRPr="006B6991" w:rsidRDefault="00075416" w:rsidP="00D84581">
      <w:pPr>
        <w:pStyle w:val="courses"/>
        <w:numPr>
          <w:ilvl w:val="0"/>
          <w:numId w:val="48"/>
        </w:numPr>
        <w:ind w:left="1440" w:hanging="630"/>
        <w:rPr>
          <w:rFonts w:cs="Arial"/>
          <w:sz w:val="22"/>
          <w:szCs w:val="22"/>
        </w:rPr>
      </w:pPr>
      <w:r w:rsidRPr="006B6991">
        <w:rPr>
          <w:rFonts w:cs="Arial"/>
          <w:sz w:val="22"/>
          <w:szCs w:val="22"/>
        </w:rPr>
        <w:t xml:space="preserve">(H-312) </w:t>
      </w:r>
      <w:r w:rsidRPr="006B6991">
        <w:rPr>
          <w:rFonts w:cs="Arial"/>
          <w:sz w:val="22"/>
          <w:szCs w:val="22"/>
        </w:rPr>
        <w:tab/>
        <w:t xml:space="preserve">Internal </w:t>
      </w:r>
      <w:proofErr w:type="spellStart"/>
      <w:r w:rsidRPr="006B6991">
        <w:rPr>
          <w:rFonts w:cs="Arial"/>
          <w:sz w:val="22"/>
          <w:szCs w:val="22"/>
        </w:rPr>
        <w:t>Dosimetry</w:t>
      </w:r>
      <w:proofErr w:type="spellEnd"/>
      <w:r w:rsidRPr="006B6991">
        <w:rPr>
          <w:rFonts w:cs="Arial"/>
          <w:sz w:val="22"/>
          <w:szCs w:val="22"/>
        </w:rPr>
        <w:t xml:space="preserve"> and Whole Body Counting</w:t>
      </w:r>
    </w:p>
    <w:p w:rsidR="00075416" w:rsidRDefault="00D84581" w:rsidP="00D84581">
      <w:pPr>
        <w:pStyle w:val="courses"/>
        <w:numPr>
          <w:ilvl w:val="0"/>
          <w:numId w:val="48"/>
        </w:numPr>
        <w:ind w:left="1440" w:hanging="630"/>
        <w:rPr>
          <w:rFonts w:cs="Arial"/>
          <w:sz w:val="22"/>
          <w:szCs w:val="22"/>
        </w:rPr>
      </w:pPr>
      <w:r w:rsidRPr="006B6991">
        <w:rPr>
          <w:rFonts w:cs="Arial"/>
          <w:sz w:val="22"/>
          <w:szCs w:val="22"/>
        </w:rPr>
        <w:t>(</w:t>
      </w:r>
      <w:r w:rsidR="00075416" w:rsidRPr="006B6991">
        <w:rPr>
          <w:rFonts w:cs="Arial"/>
          <w:sz w:val="22"/>
          <w:szCs w:val="22"/>
        </w:rPr>
        <w:t xml:space="preserve">F-210) </w:t>
      </w:r>
      <w:r w:rsidR="00075416" w:rsidRPr="006B6991">
        <w:rPr>
          <w:rFonts w:cs="Arial"/>
          <w:sz w:val="22"/>
          <w:szCs w:val="22"/>
        </w:rPr>
        <w:tab/>
        <w:t>Overview of MOX Production and Operational Safety for Reviewers</w:t>
      </w:r>
    </w:p>
    <w:p w:rsidR="003639A9" w:rsidRPr="006B6991" w:rsidRDefault="003639A9" w:rsidP="003639A9">
      <w:pPr>
        <w:pStyle w:val="courses"/>
        <w:ind w:left="1440" w:firstLine="0"/>
        <w:rPr>
          <w:rFonts w:cs="Arial"/>
          <w:sz w:val="22"/>
          <w:szCs w:val="22"/>
        </w:rPr>
      </w:pPr>
    </w:p>
    <w:p w:rsidR="003639A9" w:rsidRDefault="003639A9" w:rsidP="00075416">
      <w:pPr>
        <w:rPr>
          <w:ins w:id="12" w:author="btc1" w:date="2014-06-19T09:51:00Z"/>
          <w:sz w:val="22"/>
        </w:rPr>
        <w:sectPr w:rsidR="003639A9" w:rsidSect="003639A9">
          <w:footerReference w:type="default" r:id="rId12"/>
          <w:pgSz w:w="12240" w:h="15840" w:code="1"/>
          <w:pgMar w:top="1440" w:right="1440" w:bottom="1440" w:left="1440" w:header="1440" w:footer="1440" w:gutter="0"/>
          <w:pgNumType w:start="1"/>
          <w:cols w:space="720"/>
          <w:noEndnote/>
          <w:docGrid w:linePitch="326"/>
        </w:sectPr>
      </w:pPr>
    </w:p>
    <w:p w:rsidR="00075416" w:rsidRPr="006B6991" w:rsidRDefault="00075416" w:rsidP="00075416">
      <w:pPr>
        <w:pStyle w:val="Style16pt"/>
        <w:rPr>
          <w:rFonts w:cs="Arial"/>
          <w:sz w:val="22"/>
          <w:szCs w:val="22"/>
        </w:rPr>
      </w:pPr>
    </w:p>
    <w:p w:rsidR="00075416" w:rsidRPr="006B6991" w:rsidRDefault="00075416" w:rsidP="00075416">
      <w:pPr>
        <w:pStyle w:val="Style16pt"/>
        <w:rPr>
          <w:rFonts w:cs="Arial"/>
          <w:sz w:val="22"/>
          <w:szCs w:val="22"/>
        </w:rPr>
      </w:pPr>
    </w:p>
    <w:p w:rsidR="00075416" w:rsidRPr="006B6991" w:rsidRDefault="00075416" w:rsidP="00075416">
      <w:pPr>
        <w:pStyle w:val="Style16pt"/>
        <w:rPr>
          <w:rFonts w:cs="Arial"/>
          <w:sz w:val="22"/>
          <w:szCs w:val="22"/>
        </w:rPr>
      </w:pPr>
    </w:p>
    <w:p w:rsidR="00075416" w:rsidRPr="006B6991" w:rsidRDefault="00075416" w:rsidP="00075416">
      <w:pPr>
        <w:pStyle w:val="Style16pt"/>
        <w:rPr>
          <w:rFonts w:cs="Arial"/>
          <w:sz w:val="22"/>
          <w:szCs w:val="22"/>
        </w:rPr>
      </w:pPr>
    </w:p>
    <w:p w:rsidR="00075416" w:rsidRPr="006B6991" w:rsidRDefault="00075416" w:rsidP="00075416">
      <w:pPr>
        <w:pStyle w:val="Style16pt"/>
        <w:rPr>
          <w:rFonts w:cs="Arial"/>
          <w:sz w:val="22"/>
          <w:szCs w:val="22"/>
        </w:rPr>
      </w:pPr>
    </w:p>
    <w:p w:rsidR="00075416" w:rsidRPr="006B6991" w:rsidRDefault="00075416" w:rsidP="00075416">
      <w:pPr>
        <w:pStyle w:val="Style16pt"/>
        <w:rPr>
          <w:rFonts w:cs="Arial"/>
          <w:sz w:val="22"/>
          <w:szCs w:val="22"/>
        </w:rPr>
      </w:pPr>
    </w:p>
    <w:p w:rsidR="00075416" w:rsidRPr="006B6991" w:rsidRDefault="00075416" w:rsidP="00075416">
      <w:pPr>
        <w:pStyle w:val="Style16pt"/>
        <w:rPr>
          <w:rFonts w:cs="Arial"/>
          <w:sz w:val="22"/>
          <w:szCs w:val="22"/>
        </w:rPr>
      </w:pPr>
    </w:p>
    <w:p w:rsidR="00075416" w:rsidRPr="006B6991" w:rsidRDefault="00075416" w:rsidP="00075416">
      <w:pPr>
        <w:pStyle w:val="Style16pt"/>
        <w:rPr>
          <w:rFonts w:cs="Arial"/>
          <w:sz w:val="22"/>
          <w:szCs w:val="22"/>
        </w:rPr>
      </w:pPr>
    </w:p>
    <w:p w:rsidR="00075416" w:rsidRDefault="00075416" w:rsidP="00075416">
      <w:pPr>
        <w:pStyle w:val="Style16pt"/>
        <w:rPr>
          <w:rFonts w:cs="Arial"/>
          <w:sz w:val="22"/>
          <w:szCs w:val="22"/>
        </w:rPr>
      </w:pPr>
    </w:p>
    <w:p w:rsidR="008C7EE0" w:rsidRDefault="008C7EE0" w:rsidP="00075416">
      <w:pPr>
        <w:pStyle w:val="Style16pt"/>
        <w:rPr>
          <w:rFonts w:cs="Arial"/>
          <w:sz w:val="22"/>
          <w:szCs w:val="22"/>
        </w:rPr>
      </w:pPr>
    </w:p>
    <w:p w:rsidR="008C7EE0" w:rsidRDefault="008C7EE0" w:rsidP="00075416">
      <w:pPr>
        <w:pStyle w:val="Style16pt"/>
        <w:rPr>
          <w:rFonts w:cs="Arial"/>
          <w:sz w:val="22"/>
          <w:szCs w:val="22"/>
        </w:rPr>
      </w:pPr>
    </w:p>
    <w:p w:rsidR="008C7EE0" w:rsidRDefault="008C7EE0" w:rsidP="00075416">
      <w:pPr>
        <w:pStyle w:val="Style16pt"/>
        <w:rPr>
          <w:rFonts w:cs="Arial"/>
          <w:sz w:val="22"/>
          <w:szCs w:val="22"/>
        </w:rPr>
      </w:pPr>
    </w:p>
    <w:p w:rsidR="008C7EE0" w:rsidRDefault="008C7EE0" w:rsidP="00075416">
      <w:pPr>
        <w:pStyle w:val="Style16pt"/>
        <w:rPr>
          <w:rFonts w:cs="Arial"/>
          <w:sz w:val="22"/>
          <w:szCs w:val="22"/>
        </w:rPr>
      </w:pPr>
    </w:p>
    <w:p w:rsidR="008C7EE0" w:rsidRDefault="008C7EE0" w:rsidP="00075416">
      <w:pPr>
        <w:pStyle w:val="Style16pt"/>
        <w:rPr>
          <w:rFonts w:cs="Arial"/>
          <w:sz w:val="22"/>
          <w:szCs w:val="22"/>
        </w:rPr>
      </w:pPr>
    </w:p>
    <w:p w:rsidR="008C7EE0" w:rsidRDefault="008C7EE0" w:rsidP="00075416">
      <w:pPr>
        <w:pStyle w:val="Style16pt"/>
        <w:rPr>
          <w:rFonts w:cs="Arial"/>
          <w:sz w:val="22"/>
          <w:szCs w:val="22"/>
        </w:rPr>
      </w:pPr>
    </w:p>
    <w:p w:rsidR="008C7EE0" w:rsidRDefault="008C7EE0" w:rsidP="00075416">
      <w:pPr>
        <w:pStyle w:val="Style16pt"/>
        <w:rPr>
          <w:rFonts w:cs="Arial"/>
          <w:sz w:val="22"/>
          <w:szCs w:val="22"/>
        </w:rPr>
      </w:pPr>
    </w:p>
    <w:p w:rsidR="008C7EE0" w:rsidRDefault="008C7EE0" w:rsidP="00075416">
      <w:pPr>
        <w:pStyle w:val="Style16pt"/>
        <w:rPr>
          <w:rFonts w:cs="Arial"/>
          <w:sz w:val="22"/>
          <w:szCs w:val="22"/>
        </w:rPr>
      </w:pPr>
    </w:p>
    <w:p w:rsidR="008C7EE0" w:rsidRPr="006B6991" w:rsidRDefault="008C7EE0" w:rsidP="00075416">
      <w:pPr>
        <w:pStyle w:val="Style16pt"/>
        <w:rPr>
          <w:rFonts w:cs="Arial"/>
          <w:sz w:val="22"/>
          <w:szCs w:val="22"/>
        </w:rPr>
      </w:pPr>
    </w:p>
    <w:p w:rsidR="00075416" w:rsidRPr="006B6991" w:rsidRDefault="00075416" w:rsidP="00075416">
      <w:pPr>
        <w:pStyle w:val="Style16pt"/>
        <w:rPr>
          <w:rFonts w:cs="Arial"/>
          <w:sz w:val="22"/>
          <w:szCs w:val="22"/>
        </w:rPr>
      </w:pPr>
    </w:p>
    <w:p w:rsidR="00075416" w:rsidRPr="006B6991" w:rsidRDefault="00075416" w:rsidP="00075416">
      <w:pPr>
        <w:pStyle w:val="Style16pt"/>
        <w:rPr>
          <w:rFonts w:cs="Arial"/>
          <w:sz w:val="22"/>
          <w:szCs w:val="22"/>
        </w:rPr>
      </w:pPr>
    </w:p>
    <w:p w:rsidR="00075416" w:rsidRPr="006B6991" w:rsidRDefault="00075416" w:rsidP="00075416">
      <w:pPr>
        <w:pStyle w:val="Style16pt"/>
        <w:rPr>
          <w:rFonts w:cs="Arial"/>
          <w:b/>
          <w:sz w:val="22"/>
          <w:szCs w:val="22"/>
        </w:rPr>
      </w:pPr>
    </w:p>
    <w:p w:rsidR="00075416" w:rsidRPr="006B6991" w:rsidRDefault="004245AD" w:rsidP="00075416">
      <w:pPr>
        <w:pStyle w:val="Style16pt"/>
        <w:outlineLvl w:val="2"/>
        <w:rPr>
          <w:rFonts w:cs="Arial"/>
          <w:b/>
          <w:sz w:val="22"/>
          <w:szCs w:val="22"/>
        </w:rPr>
      </w:pPr>
      <w:bookmarkStart w:id="13" w:name="_Toc210444880"/>
      <w:r w:rsidRPr="006B6991">
        <w:rPr>
          <w:rFonts w:cs="Arial"/>
          <w:b/>
          <w:sz w:val="22"/>
          <w:szCs w:val="22"/>
        </w:rPr>
        <w:t xml:space="preserve">Fuel Facility </w:t>
      </w:r>
      <w:r w:rsidR="00075416" w:rsidRPr="006B6991">
        <w:rPr>
          <w:rFonts w:cs="Arial"/>
          <w:b/>
          <w:sz w:val="22"/>
          <w:szCs w:val="22"/>
        </w:rPr>
        <w:t>Health Physics Inspector</w:t>
      </w:r>
      <w:r w:rsidR="00075416" w:rsidRPr="006B6991">
        <w:rPr>
          <w:rFonts w:cs="Arial"/>
          <w:b/>
          <w:sz w:val="22"/>
          <w:szCs w:val="22"/>
        </w:rPr>
        <w:br/>
      </w:r>
      <w:r w:rsidR="00075416" w:rsidRPr="006B6991">
        <w:rPr>
          <w:rFonts w:cs="Arial"/>
          <w:b/>
          <w:sz w:val="22"/>
          <w:szCs w:val="22"/>
        </w:rPr>
        <w:br/>
        <w:t>Study Guides</w:t>
      </w:r>
      <w:bookmarkEnd w:id="13"/>
      <w:r w:rsidR="00135550">
        <w:rPr>
          <w:rFonts w:cs="Arial"/>
          <w:b/>
          <w:sz w:val="22"/>
          <w:szCs w:val="22"/>
        </w:rPr>
        <w:fldChar w:fldCharType="begin"/>
      </w:r>
      <w:r w:rsidR="00135550">
        <w:instrText xml:space="preserve"> TC "</w:instrText>
      </w:r>
      <w:bookmarkStart w:id="14" w:name="_Toc383524511"/>
      <w:r w:rsidR="00135550" w:rsidRPr="003E3D34">
        <w:rPr>
          <w:rFonts w:cs="Arial"/>
          <w:b/>
          <w:sz w:val="22"/>
          <w:szCs w:val="22"/>
        </w:rPr>
        <w:instrText>Fuel Facility Health Physics Inspector</w:instrText>
      </w:r>
      <w:bookmarkEnd w:id="14"/>
      <w:r w:rsidR="00135550">
        <w:instrText xml:space="preserve">" \f C \l "1" </w:instrText>
      </w:r>
      <w:r w:rsidR="00135550">
        <w:rPr>
          <w:rFonts w:cs="Arial"/>
          <w:b/>
          <w:sz w:val="22"/>
          <w:szCs w:val="22"/>
        </w:rPr>
        <w:fldChar w:fldCharType="end"/>
      </w:r>
    </w:p>
    <w:p w:rsidR="006E4BC9" w:rsidRDefault="006E4BC9" w:rsidP="008C7EE0">
      <w:pPr>
        <w:pStyle w:val="ISG"/>
        <w:rPr>
          <w:ins w:id="15" w:author="btc1" w:date="2014-06-19T09:16:00Z"/>
          <w:rFonts w:cs="Arial"/>
          <w:sz w:val="22"/>
          <w:szCs w:val="22"/>
        </w:rPr>
        <w:sectPr w:rsidR="006E4BC9" w:rsidSect="006E4BC9">
          <w:footerReference w:type="default" r:id="rId13"/>
          <w:pgSz w:w="12240" w:h="15840" w:code="1"/>
          <w:pgMar w:top="1440" w:right="1440" w:bottom="1440" w:left="1440" w:header="1440" w:footer="1440" w:gutter="0"/>
          <w:cols w:space="720"/>
          <w:noEndnote/>
          <w:docGrid w:linePitch="326"/>
        </w:sectPr>
      </w:pPr>
    </w:p>
    <w:p w:rsidR="00075416" w:rsidRDefault="004245AD" w:rsidP="008C7EE0">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Study Guide</w:t>
      </w:r>
    </w:p>
    <w:p w:rsidR="008C7EE0" w:rsidRPr="008C7EE0" w:rsidRDefault="008C7EE0" w:rsidP="008C7EE0">
      <w:pPr>
        <w:pStyle w:val="ISG"/>
        <w:rPr>
          <w:rFonts w:cs="Arial"/>
          <w:sz w:val="22"/>
          <w:szCs w:val="22"/>
        </w:rPr>
      </w:pPr>
    </w:p>
    <w:p w:rsidR="00075416" w:rsidRPr="006B6991" w:rsidRDefault="00075416" w:rsidP="00EA45B5">
      <w:pPr>
        <w:pStyle w:val="topic"/>
        <w:jc w:val="left"/>
        <w:outlineLvl w:val="2"/>
        <w:rPr>
          <w:rFonts w:cs="Arial"/>
          <w:sz w:val="22"/>
          <w:szCs w:val="22"/>
        </w:rPr>
      </w:pPr>
      <w:bookmarkStart w:id="16" w:name="_Toc210444881"/>
      <w:r w:rsidRPr="006B6991">
        <w:rPr>
          <w:rFonts w:cs="Arial"/>
          <w:b/>
          <w:sz w:val="22"/>
          <w:szCs w:val="22"/>
        </w:rPr>
        <w:t>TOPIC:</w:t>
      </w:r>
      <w:r w:rsidRPr="006B6991">
        <w:rPr>
          <w:rFonts w:cs="Arial"/>
          <w:sz w:val="22"/>
          <w:szCs w:val="22"/>
        </w:rPr>
        <w:tab/>
      </w:r>
      <w:r w:rsidRPr="006B6991">
        <w:rPr>
          <w:rFonts w:cs="Arial"/>
          <w:sz w:val="22"/>
          <w:szCs w:val="22"/>
        </w:rPr>
        <w:tab/>
      </w:r>
      <w:r w:rsidR="006B6991">
        <w:rPr>
          <w:rFonts w:cs="Arial"/>
          <w:sz w:val="22"/>
          <w:szCs w:val="22"/>
        </w:rPr>
        <w:tab/>
      </w:r>
      <w:r w:rsidRPr="006B6991">
        <w:rPr>
          <w:rFonts w:cs="Arial"/>
          <w:sz w:val="22"/>
          <w:szCs w:val="22"/>
        </w:rPr>
        <w:t xml:space="preserve">(SG-HP-1) </w:t>
      </w:r>
      <w:r w:rsidRPr="00CB7ABE">
        <w:rPr>
          <w:rFonts w:cs="Arial"/>
          <w:i/>
          <w:sz w:val="22"/>
          <w:szCs w:val="22"/>
        </w:rPr>
        <w:t>Code of Federal Regulations</w:t>
      </w:r>
      <w:r w:rsidRPr="006B6991">
        <w:rPr>
          <w:rFonts w:cs="Arial"/>
          <w:sz w:val="22"/>
          <w:szCs w:val="22"/>
        </w:rPr>
        <w:t xml:space="preserve"> (CFRs)</w:t>
      </w:r>
      <w:bookmarkEnd w:id="16"/>
      <w:r w:rsidR="00135550">
        <w:rPr>
          <w:rFonts w:cs="Arial"/>
          <w:sz w:val="22"/>
          <w:szCs w:val="22"/>
        </w:rPr>
        <w:fldChar w:fldCharType="begin"/>
      </w:r>
      <w:r w:rsidR="00135550">
        <w:instrText xml:space="preserve"> TC "</w:instrText>
      </w:r>
      <w:bookmarkStart w:id="17" w:name="_Toc383524512"/>
      <w:r w:rsidR="00135550" w:rsidRPr="003E3D34">
        <w:rPr>
          <w:rFonts w:cs="Arial"/>
          <w:sz w:val="22"/>
          <w:szCs w:val="22"/>
        </w:rPr>
        <w:instrText>(SG-HP-1) Code of Federal Regulations (CFRs)</w:instrText>
      </w:r>
      <w:bookmarkEnd w:id="17"/>
      <w:r w:rsidR="00135550">
        <w:instrText xml:space="preserve">" \f C \l "2" </w:instrText>
      </w:r>
      <w:r w:rsidR="00135550">
        <w:rPr>
          <w:rFonts w:cs="Arial"/>
          <w:sz w:val="22"/>
          <w:szCs w:val="22"/>
        </w:rPr>
        <w:fldChar w:fldCharType="end"/>
      </w:r>
    </w:p>
    <w:p w:rsidR="00075416" w:rsidRPr="006B6991" w:rsidRDefault="00075416" w:rsidP="00EA45B5">
      <w:pPr>
        <w:pStyle w:val="topic"/>
        <w:jc w:val="left"/>
        <w:rPr>
          <w:rFonts w:cs="Arial"/>
          <w:sz w:val="22"/>
          <w:szCs w:val="22"/>
        </w:rPr>
      </w:pPr>
    </w:p>
    <w:p w:rsidR="00075416" w:rsidRPr="006B6991" w:rsidRDefault="00075416" w:rsidP="00EA45B5">
      <w:pPr>
        <w:pStyle w:val="topic"/>
        <w:jc w:val="left"/>
        <w:rPr>
          <w:rFonts w:cs="Arial"/>
          <w:sz w:val="22"/>
          <w:szCs w:val="22"/>
        </w:rPr>
      </w:pPr>
      <w:r w:rsidRPr="006B6991">
        <w:rPr>
          <w:rFonts w:cs="Arial"/>
          <w:b/>
          <w:sz w:val="22"/>
          <w:szCs w:val="22"/>
        </w:rPr>
        <w:t>PURPOSE:</w:t>
      </w:r>
      <w:r w:rsidRPr="006B6991">
        <w:rPr>
          <w:rFonts w:cs="Arial"/>
          <w:sz w:val="22"/>
          <w:szCs w:val="22"/>
        </w:rPr>
        <w:tab/>
      </w:r>
      <w:r w:rsidRPr="006B6991">
        <w:rPr>
          <w:rFonts w:cs="Arial"/>
          <w:sz w:val="22"/>
          <w:szCs w:val="22"/>
        </w:rPr>
        <w:tab/>
        <w:t xml:space="preserve">The </w:t>
      </w:r>
      <w:r w:rsidRPr="00CB7ABE">
        <w:rPr>
          <w:rFonts w:cs="Arial"/>
          <w:i/>
          <w:sz w:val="22"/>
          <w:szCs w:val="22"/>
        </w:rPr>
        <w:t>Code of Federal Regulations</w:t>
      </w:r>
      <w:r w:rsidRPr="006B6991">
        <w:rPr>
          <w:rFonts w:cs="Arial"/>
          <w:sz w:val="22"/>
          <w:szCs w:val="22"/>
        </w:rPr>
        <w:t xml:space="preserve"> (CFR) provides that licensees and </w:t>
      </w:r>
      <w:proofErr w:type="spellStart"/>
      <w:r w:rsidRPr="006B6991">
        <w:rPr>
          <w:rFonts w:cs="Arial"/>
          <w:sz w:val="22"/>
          <w:szCs w:val="22"/>
        </w:rPr>
        <w:t>certificatees</w:t>
      </w:r>
      <w:proofErr w:type="spellEnd"/>
      <w:r w:rsidRPr="006B6991">
        <w:rPr>
          <w:rFonts w:cs="Arial"/>
          <w:sz w:val="22"/>
          <w:szCs w:val="22"/>
        </w:rPr>
        <w:t xml:space="preserve"> (Note - the term licensee will be used throughout this document to represent both licensees and </w:t>
      </w:r>
      <w:proofErr w:type="spellStart"/>
      <w:r w:rsidRPr="006B6991">
        <w:rPr>
          <w:rFonts w:cs="Arial"/>
          <w:sz w:val="22"/>
          <w:szCs w:val="22"/>
        </w:rPr>
        <w:t>certificatees</w:t>
      </w:r>
      <w:proofErr w:type="spellEnd"/>
      <w:r w:rsidRPr="006B6991">
        <w:rPr>
          <w:rFonts w:cs="Arial"/>
          <w:sz w:val="22"/>
          <w:szCs w:val="22"/>
        </w:rPr>
        <w:t>) comply with those Parts of the CFR that pertain to the possession, use, storage, disposal and transportation of radioactive materials.  Fuel facilities are required to develop, document, and implement a radiation protection program commensurate with the scope and extent of licensed activities within the plants.  The CFRs also require that integrated safety analyses (ISAs) be completed that include identification of radiological hazards, potential accident sequences and their likelihood, and engineering controls and management measures to limit the risk from such events.  For this reason, it is mandatory that all radiation protection inspectors gain a general and comprehensive knowledge of the contents of relevant radiation protection requirements in the CFR.  This activity will provide the inspector with detailed knowledge of the contents of the requirements and how to apply the appropriate radiation protection regulation requirements.</w:t>
      </w: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 xml:space="preserve">COMPETENCY </w:t>
      </w: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AREA:</w:t>
      </w:r>
      <w:r w:rsidRPr="006B6991">
        <w:rPr>
          <w:sz w:val="22"/>
        </w:rPr>
        <w:tab/>
      </w:r>
      <w:r w:rsidRPr="006B6991">
        <w:rPr>
          <w:sz w:val="22"/>
        </w:rPr>
        <w:tab/>
      </w:r>
      <w:r w:rsidR="00D84581" w:rsidRPr="006B6991">
        <w:rPr>
          <w:sz w:val="22"/>
        </w:rPr>
        <w:tab/>
      </w:r>
      <w:r w:rsidRPr="006B6991">
        <w:rPr>
          <w:sz w:val="22"/>
        </w:rPr>
        <w:t>REGULATORY FRAMEWORK</w:t>
      </w: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 xml:space="preserve">LEVEL OF </w:t>
      </w: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EFFORT:</w:t>
      </w:r>
      <w:r w:rsidRPr="006B6991">
        <w:rPr>
          <w:sz w:val="22"/>
        </w:rPr>
        <w:tab/>
      </w:r>
      <w:r w:rsidRPr="006B6991">
        <w:rPr>
          <w:sz w:val="22"/>
        </w:rPr>
        <w:tab/>
        <w:t>40 hours</w:t>
      </w:r>
    </w:p>
    <w:p w:rsidR="00075416" w:rsidRPr="006B6991" w:rsidRDefault="00075416" w:rsidP="00EA45B5">
      <w:pPr>
        <w:rPr>
          <w:sz w:val="22"/>
        </w:rPr>
      </w:pPr>
    </w:p>
    <w:p w:rsidR="00075416" w:rsidRPr="006B6991" w:rsidRDefault="00075416" w:rsidP="00EA45B5">
      <w:pPr>
        <w:pStyle w:val="References"/>
        <w:jc w:val="left"/>
        <w:rPr>
          <w:rFonts w:cs="Arial"/>
          <w:sz w:val="22"/>
          <w:szCs w:val="22"/>
        </w:rPr>
      </w:pPr>
      <w:r w:rsidRPr="006B6991">
        <w:rPr>
          <w:rFonts w:cs="Arial"/>
          <w:b/>
          <w:sz w:val="22"/>
          <w:szCs w:val="22"/>
        </w:rPr>
        <w:t>REFERENCES:</w:t>
      </w:r>
      <w:r w:rsidRPr="006B6991">
        <w:rPr>
          <w:rFonts w:cs="Arial"/>
          <w:sz w:val="22"/>
          <w:szCs w:val="22"/>
        </w:rPr>
        <w:tab/>
        <w:t>1.</w:t>
      </w:r>
      <w:r w:rsidRPr="006B6991">
        <w:rPr>
          <w:rFonts w:cs="Arial"/>
          <w:sz w:val="22"/>
          <w:szCs w:val="22"/>
        </w:rPr>
        <w:tab/>
      </w:r>
      <w:r w:rsidRPr="006B6991">
        <w:rPr>
          <w:rFonts w:cs="Arial"/>
          <w:b/>
          <w:sz w:val="22"/>
          <w:szCs w:val="22"/>
        </w:rPr>
        <w:t>40 CFR Part 190</w:t>
      </w:r>
      <w:r w:rsidRPr="006B6991">
        <w:rPr>
          <w:rFonts w:cs="Arial"/>
          <w:sz w:val="22"/>
          <w:szCs w:val="22"/>
        </w:rPr>
        <w:t>, “Environmental Radiation Protection for Nuclear Power Operations” (Note - applicable to fuel cycle facilities providing fuel to commercial nuclear power plants)</w:t>
      </w:r>
    </w:p>
    <w:p w:rsidR="00EA45B5" w:rsidRPr="006B6991" w:rsidRDefault="00EA45B5" w:rsidP="00EA45B5">
      <w:pPr>
        <w:pStyle w:val="References"/>
        <w:jc w:val="left"/>
        <w:rPr>
          <w:rFonts w:cs="Arial"/>
          <w:sz w:val="22"/>
          <w:szCs w:val="22"/>
        </w:rPr>
      </w:pPr>
    </w:p>
    <w:p w:rsidR="00075416" w:rsidRPr="006B6991" w:rsidRDefault="00075416" w:rsidP="00EA45B5">
      <w:pPr>
        <w:pStyle w:val="number-2"/>
        <w:jc w:val="left"/>
        <w:rPr>
          <w:rFonts w:cs="Arial"/>
          <w:sz w:val="22"/>
          <w:szCs w:val="22"/>
        </w:rPr>
      </w:pPr>
      <w:proofErr w:type="gramStart"/>
      <w:r w:rsidRPr="006B6991">
        <w:rPr>
          <w:rFonts w:cs="Arial"/>
          <w:sz w:val="22"/>
          <w:szCs w:val="22"/>
        </w:rPr>
        <w:t>2.</w:t>
      </w:r>
      <w:r w:rsidRPr="006B6991">
        <w:rPr>
          <w:rFonts w:cs="Arial"/>
          <w:sz w:val="22"/>
          <w:szCs w:val="22"/>
        </w:rPr>
        <w:tab/>
      </w:r>
      <w:r w:rsidRPr="006B6991">
        <w:rPr>
          <w:rFonts w:cs="Arial"/>
          <w:b/>
          <w:sz w:val="22"/>
          <w:szCs w:val="22"/>
        </w:rPr>
        <w:t>29 CFR Part</w:t>
      </w:r>
      <w:proofErr w:type="gramEnd"/>
      <w:r w:rsidRPr="006B6991">
        <w:rPr>
          <w:rFonts w:cs="Arial"/>
          <w:b/>
          <w:sz w:val="22"/>
          <w:szCs w:val="22"/>
        </w:rPr>
        <w:t xml:space="preserve"> 1910</w:t>
      </w:r>
      <w:r w:rsidRPr="006B6991">
        <w:rPr>
          <w:rFonts w:cs="Arial"/>
          <w:sz w:val="22"/>
          <w:szCs w:val="22"/>
        </w:rPr>
        <w:t>, “Occupational Safety &amp; Health Standards”</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r w:rsidRPr="006B6991">
        <w:rPr>
          <w:rFonts w:cs="Arial"/>
          <w:sz w:val="22"/>
          <w:szCs w:val="22"/>
        </w:rPr>
        <w:t>3.</w:t>
      </w:r>
      <w:r w:rsidRPr="006B6991">
        <w:rPr>
          <w:rFonts w:cs="Arial"/>
          <w:sz w:val="22"/>
          <w:szCs w:val="22"/>
        </w:rPr>
        <w:tab/>
      </w:r>
      <w:r w:rsidRPr="006B6991">
        <w:rPr>
          <w:rFonts w:cs="Arial"/>
          <w:b/>
          <w:sz w:val="22"/>
          <w:szCs w:val="22"/>
        </w:rPr>
        <w:t>49 CFR Parts 100</w:t>
      </w:r>
      <w:r w:rsidRPr="006B6991">
        <w:rPr>
          <w:rFonts w:cs="Arial"/>
          <w:sz w:val="22"/>
          <w:szCs w:val="22"/>
        </w:rPr>
        <w:t>-</w:t>
      </w:r>
      <w:r w:rsidRPr="006B6991">
        <w:rPr>
          <w:rFonts w:cs="Arial"/>
          <w:b/>
          <w:sz w:val="22"/>
          <w:szCs w:val="22"/>
        </w:rPr>
        <w:t>189</w:t>
      </w:r>
      <w:r w:rsidRPr="006B6991">
        <w:rPr>
          <w:rFonts w:cs="Arial"/>
          <w:sz w:val="22"/>
          <w:szCs w:val="22"/>
        </w:rPr>
        <w:t xml:space="preserve"> Transportation</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proofErr w:type="gramStart"/>
      <w:r w:rsidRPr="006B6991">
        <w:rPr>
          <w:rFonts w:cs="Arial"/>
          <w:sz w:val="22"/>
          <w:szCs w:val="22"/>
        </w:rPr>
        <w:t>4.</w:t>
      </w:r>
      <w:r w:rsidRPr="006B6991">
        <w:rPr>
          <w:rFonts w:cs="Arial"/>
          <w:sz w:val="22"/>
          <w:szCs w:val="22"/>
        </w:rPr>
        <w:tab/>
      </w:r>
      <w:r w:rsidRPr="006B6991">
        <w:rPr>
          <w:rFonts w:cs="Arial"/>
          <w:b/>
          <w:sz w:val="22"/>
          <w:szCs w:val="22"/>
        </w:rPr>
        <w:t>10 CFR Part</w:t>
      </w:r>
      <w:proofErr w:type="gramEnd"/>
      <w:r w:rsidRPr="006B6991">
        <w:rPr>
          <w:rFonts w:cs="Arial"/>
          <w:b/>
          <w:sz w:val="22"/>
          <w:szCs w:val="22"/>
        </w:rPr>
        <w:t xml:space="preserve"> 190</w:t>
      </w:r>
      <w:r w:rsidRPr="006B6991">
        <w:rPr>
          <w:rFonts w:cs="Arial"/>
          <w:sz w:val="22"/>
          <w:szCs w:val="22"/>
        </w:rPr>
        <w:t>, “Notices, Instructions, and Reports to Workers: Inspection and Investigation”</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proofErr w:type="gramStart"/>
      <w:r w:rsidRPr="006B6991">
        <w:rPr>
          <w:rFonts w:cs="Arial"/>
          <w:sz w:val="22"/>
          <w:szCs w:val="22"/>
        </w:rPr>
        <w:t>5.</w:t>
      </w:r>
      <w:r w:rsidRPr="006B6991">
        <w:rPr>
          <w:rFonts w:cs="Arial"/>
          <w:sz w:val="22"/>
          <w:szCs w:val="22"/>
        </w:rPr>
        <w:tab/>
      </w:r>
      <w:r w:rsidRPr="006B6991">
        <w:rPr>
          <w:rFonts w:cs="Arial"/>
          <w:b/>
          <w:sz w:val="22"/>
          <w:szCs w:val="22"/>
        </w:rPr>
        <w:t>10 CFR Part</w:t>
      </w:r>
      <w:proofErr w:type="gramEnd"/>
      <w:r w:rsidRPr="006B6991">
        <w:rPr>
          <w:rFonts w:cs="Arial"/>
          <w:b/>
          <w:sz w:val="22"/>
          <w:szCs w:val="22"/>
        </w:rPr>
        <w:t xml:space="preserve"> 20</w:t>
      </w:r>
      <w:r w:rsidRPr="006B6991">
        <w:rPr>
          <w:rFonts w:cs="Arial"/>
          <w:sz w:val="22"/>
          <w:szCs w:val="22"/>
        </w:rPr>
        <w:t>, “Standards for Protection against Radiation”</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proofErr w:type="gramStart"/>
      <w:r w:rsidRPr="006B6991">
        <w:rPr>
          <w:rFonts w:cs="Arial"/>
          <w:sz w:val="22"/>
          <w:szCs w:val="22"/>
        </w:rPr>
        <w:t>6.</w:t>
      </w:r>
      <w:r w:rsidRPr="006B6991">
        <w:rPr>
          <w:rFonts w:cs="Arial"/>
          <w:sz w:val="22"/>
          <w:szCs w:val="22"/>
        </w:rPr>
        <w:tab/>
        <w:t>10 CFR Part</w:t>
      </w:r>
      <w:proofErr w:type="gramEnd"/>
      <w:r w:rsidRPr="006B6991">
        <w:rPr>
          <w:rFonts w:cs="Arial"/>
          <w:sz w:val="22"/>
          <w:szCs w:val="22"/>
        </w:rPr>
        <w:t xml:space="preserve"> 51, “Environmental Protection Regulations for Domestic Licensing and Related Regulatory Functions”</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proofErr w:type="gramStart"/>
      <w:r w:rsidRPr="006B6991">
        <w:rPr>
          <w:rFonts w:cs="Arial"/>
          <w:sz w:val="22"/>
          <w:szCs w:val="22"/>
        </w:rPr>
        <w:t>7.</w:t>
      </w:r>
      <w:r w:rsidRPr="006B6991">
        <w:rPr>
          <w:rFonts w:cs="Arial"/>
          <w:sz w:val="22"/>
          <w:szCs w:val="22"/>
        </w:rPr>
        <w:tab/>
      </w:r>
      <w:r w:rsidRPr="006B6991">
        <w:rPr>
          <w:rFonts w:cs="Arial"/>
          <w:b/>
          <w:sz w:val="22"/>
          <w:szCs w:val="22"/>
        </w:rPr>
        <w:t>10 CFR Part</w:t>
      </w:r>
      <w:proofErr w:type="gramEnd"/>
      <w:r w:rsidRPr="006B6991">
        <w:rPr>
          <w:rFonts w:cs="Arial"/>
          <w:b/>
          <w:sz w:val="22"/>
          <w:szCs w:val="22"/>
        </w:rPr>
        <w:t xml:space="preserve"> 61</w:t>
      </w:r>
      <w:r w:rsidRPr="006B6991">
        <w:rPr>
          <w:rFonts w:cs="Arial"/>
          <w:sz w:val="22"/>
          <w:szCs w:val="22"/>
        </w:rPr>
        <w:t>, “Licensing Requirements for Land Disposal of Radioactive Waste”</w:t>
      </w:r>
    </w:p>
    <w:p w:rsidR="00075416" w:rsidRPr="006B6991" w:rsidRDefault="00075416" w:rsidP="00EA45B5">
      <w:pPr>
        <w:pStyle w:val="number-2"/>
        <w:jc w:val="left"/>
        <w:rPr>
          <w:rFonts w:cs="Arial"/>
          <w:sz w:val="22"/>
          <w:szCs w:val="22"/>
        </w:rPr>
      </w:pPr>
    </w:p>
    <w:p w:rsidR="006E4BC9" w:rsidRDefault="00075416" w:rsidP="00EA45B5">
      <w:pPr>
        <w:pStyle w:val="number-2"/>
        <w:jc w:val="left"/>
        <w:rPr>
          <w:rFonts w:cs="Arial"/>
          <w:sz w:val="22"/>
          <w:szCs w:val="22"/>
        </w:rPr>
        <w:sectPr w:rsidR="006E4BC9" w:rsidSect="006E4BC9">
          <w:footerReference w:type="default" r:id="rId14"/>
          <w:pgSz w:w="12240" w:h="15840" w:code="1"/>
          <w:pgMar w:top="1440" w:right="1440" w:bottom="1440" w:left="1440" w:header="1440" w:footer="1440" w:gutter="0"/>
          <w:cols w:space="720"/>
          <w:noEndnote/>
          <w:docGrid w:linePitch="326"/>
        </w:sectPr>
      </w:pPr>
      <w:r w:rsidRPr="006B6991">
        <w:rPr>
          <w:rFonts w:cs="Arial"/>
          <w:sz w:val="22"/>
          <w:szCs w:val="22"/>
        </w:rPr>
        <w:t>8.</w:t>
      </w:r>
      <w:r w:rsidRPr="006B6991">
        <w:rPr>
          <w:rFonts w:cs="Arial"/>
          <w:sz w:val="22"/>
          <w:szCs w:val="22"/>
        </w:rPr>
        <w:tab/>
      </w:r>
      <w:r w:rsidRPr="006B6991">
        <w:rPr>
          <w:rFonts w:cs="Arial"/>
          <w:b/>
          <w:sz w:val="22"/>
          <w:szCs w:val="22"/>
        </w:rPr>
        <w:t>10 CFR Part 70</w:t>
      </w:r>
      <w:r w:rsidRPr="006B6991">
        <w:rPr>
          <w:rFonts w:cs="Arial"/>
          <w:sz w:val="22"/>
          <w:szCs w:val="22"/>
        </w:rPr>
        <w:t>, “Domestic Licensing of Special Nuclear Material”</w:t>
      </w:r>
    </w:p>
    <w:p w:rsidR="00075416" w:rsidRPr="006B6991" w:rsidRDefault="00075416" w:rsidP="00EA45B5">
      <w:pPr>
        <w:pStyle w:val="number-2"/>
        <w:jc w:val="left"/>
        <w:rPr>
          <w:rFonts w:cs="Arial"/>
          <w:sz w:val="22"/>
          <w:szCs w:val="22"/>
        </w:rPr>
      </w:pPr>
      <w:r w:rsidRPr="006B6991">
        <w:rPr>
          <w:rFonts w:cs="Arial"/>
          <w:sz w:val="22"/>
          <w:szCs w:val="22"/>
        </w:rPr>
        <w:lastRenderedPageBreak/>
        <w:t>9.</w:t>
      </w:r>
      <w:r w:rsidRPr="006B6991">
        <w:rPr>
          <w:rFonts w:cs="Arial"/>
          <w:sz w:val="22"/>
          <w:szCs w:val="22"/>
        </w:rPr>
        <w:tab/>
      </w:r>
      <w:r w:rsidRPr="006B6991">
        <w:rPr>
          <w:rFonts w:cs="Arial"/>
          <w:b/>
          <w:sz w:val="22"/>
          <w:szCs w:val="22"/>
        </w:rPr>
        <w:t>10 CFR Part 71</w:t>
      </w:r>
      <w:r w:rsidRPr="006B6991">
        <w:rPr>
          <w:rFonts w:cs="Arial"/>
          <w:sz w:val="22"/>
          <w:szCs w:val="22"/>
        </w:rPr>
        <w:t>, “Packaging and Transportation of Radioactive Material”</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proofErr w:type="gramStart"/>
      <w:r w:rsidRPr="006B6991">
        <w:rPr>
          <w:rFonts w:cs="Arial"/>
          <w:sz w:val="22"/>
          <w:szCs w:val="22"/>
        </w:rPr>
        <w:t>10.</w:t>
      </w:r>
      <w:r w:rsidRPr="006B6991">
        <w:rPr>
          <w:rFonts w:cs="Arial"/>
          <w:sz w:val="22"/>
          <w:szCs w:val="22"/>
        </w:rPr>
        <w:tab/>
      </w:r>
      <w:r w:rsidRPr="006B6991">
        <w:rPr>
          <w:rFonts w:cs="Arial"/>
          <w:b/>
          <w:sz w:val="22"/>
          <w:szCs w:val="22"/>
        </w:rPr>
        <w:t>10 CFR Part</w:t>
      </w:r>
      <w:proofErr w:type="gramEnd"/>
      <w:r w:rsidRPr="006B6991">
        <w:rPr>
          <w:rFonts w:cs="Arial"/>
          <w:b/>
          <w:sz w:val="22"/>
          <w:szCs w:val="22"/>
        </w:rPr>
        <w:t xml:space="preserve"> 73</w:t>
      </w:r>
      <w:r w:rsidRPr="006B6991">
        <w:rPr>
          <w:rFonts w:cs="Arial"/>
          <w:sz w:val="22"/>
          <w:szCs w:val="22"/>
        </w:rPr>
        <w:t>, “Physical Protection of Plants and Materials”</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r w:rsidRPr="006B6991">
        <w:rPr>
          <w:rFonts w:cs="Arial"/>
          <w:sz w:val="22"/>
          <w:szCs w:val="22"/>
        </w:rPr>
        <w:t xml:space="preserve">11. </w:t>
      </w:r>
      <w:r w:rsidRPr="006B6991">
        <w:rPr>
          <w:rFonts w:cs="Arial"/>
          <w:sz w:val="22"/>
          <w:szCs w:val="22"/>
        </w:rPr>
        <w:tab/>
      </w:r>
      <w:r w:rsidRPr="00315F6D">
        <w:rPr>
          <w:rFonts w:cs="Arial"/>
          <w:b/>
          <w:sz w:val="22"/>
          <w:szCs w:val="22"/>
        </w:rPr>
        <w:t>10 CFR Part 74</w:t>
      </w:r>
      <w:r w:rsidRPr="006B6991">
        <w:rPr>
          <w:rFonts w:cs="Arial"/>
          <w:sz w:val="22"/>
          <w:szCs w:val="22"/>
        </w:rPr>
        <w:t>, “Material Control and Accounting of Special Nuclear Material”</w:t>
      </w:r>
    </w:p>
    <w:p w:rsidR="00075416" w:rsidRPr="006B6991" w:rsidRDefault="00075416" w:rsidP="00EA45B5">
      <w:pPr>
        <w:pStyle w:val="number-2"/>
        <w:jc w:val="left"/>
        <w:rPr>
          <w:rFonts w:cs="Arial"/>
          <w:sz w:val="22"/>
          <w:szCs w:val="22"/>
        </w:rPr>
      </w:pPr>
    </w:p>
    <w:p w:rsidR="00075416" w:rsidRPr="006B6991" w:rsidRDefault="00075416" w:rsidP="0038362F">
      <w:pPr>
        <w:pStyle w:val="number-2"/>
        <w:jc w:val="left"/>
        <w:rPr>
          <w:rFonts w:cs="Arial"/>
          <w:sz w:val="22"/>
          <w:szCs w:val="22"/>
        </w:rPr>
      </w:pPr>
      <w:r w:rsidRPr="006B6991">
        <w:rPr>
          <w:rFonts w:cs="Arial"/>
          <w:sz w:val="22"/>
          <w:szCs w:val="22"/>
        </w:rPr>
        <w:t>12.</w:t>
      </w:r>
      <w:r w:rsidRPr="006B6991">
        <w:rPr>
          <w:rFonts w:cs="Arial"/>
          <w:sz w:val="22"/>
          <w:szCs w:val="22"/>
        </w:rPr>
        <w:tab/>
      </w:r>
      <w:r w:rsidRPr="00315F6D">
        <w:rPr>
          <w:rFonts w:cs="Arial"/>
          <w:b/>
          <w:sz w:val="22"/>
          <w:szCs w:val="22"/>
        </w:rPr>
        <w:t>NUREG-1600</w:t>
      </w:r>
      <w:r w:rsidRPr="006B6991">
        <w:rPr>
          <w:rFonts w:cs="Arial"/>
          <w:sz w:val="22"/>
          <w:szCs w:val="22"/>
        </w:rPr>
        <w:t>, “General Statement of Policy and Procedure for NRC Enforcement Actions” (ML003715971)</w:t>
      </w:r>
    </w:p>
    <w:p w:rsidR="0038362F" w:rsidRPr="006B6991" w:rsidRDefault="0038362F" w:rsidP="0038362F">
      <w:pPr>
        <w:pStyle w:val="number-2"/>
        <w:jc w:val="left"/>
        <w:rPr>
          <w:rFonts w:cs="Arial"/>
          <w:sz w:val="22"/>
          <w:szCs w:val="22"/>
        </w:rPr>
      </w:pPr>
    </w:p>
    <w:p w:rsidR="0038362F" w:rsidRPr="006B6991" w:rsidRDefault="0038362F" w:rsidP="0038362F">
      <w:pPr>
        <w:rPr>
          <w:sz w:val="22"/>
        </w:rPr>
      </w:pPr>
      <w:r w:rsidRPr="006B6991">
        <w:rPr>
          <w:sz w:val="22"/>
          <w:bdr w:val="single" w:sz="4" w:space="0" w:color="auto"/>
        </w:rPr>
        <w:t>Note:  Bolded CFRs are most important</w:t>
      </w:r>
    </w:p>
    <w:p w:rsidR="0038362F" w:rsidRPr="006B6991" w:rsidRDefault="0038362F" w:rsidP="0038362F">
      <w:pPr>
        <w:pStyle w:val="number-2"/>
        <w:jc w:val="left"/>
        <w:rPr>
          <w:rFonts w:cs="Arial"/>
          <w:sz w:val="22"/>
          <w:szCs w:val="22"/>
        </w:rPr>
      </w:pPr>
    </w:p>
    <w:p w:rsidR="00075416" w:rsidRPr="006B6991" w:rsidRDefault="00075416" w:rsidP="00EA45B5">
      <w:pPr>
        <w:pStyle w:val="topic"/>
        <w:jc w:val="left"/>
        <w:rPr>
          <w:rFonts w:cs="Arial"/>
          <w:b/>
          <w:sz w:val="22"/>
          <w:szCs w:val="22"/>
        </w:rPr>
      </w:pPr>
      <w:r w:rsidRPr="006B6991">
        <w:rPr>
          <w:rFonts w:cs="Arial"/>
          <w:b/>
          <w:sz w:val="22"/>
          <w:szCs w:val="22"/>
        </w:rPr>
        <w:t xml:space="preserve">EVALUATION </w:t>
      </w:r>
    </w:p>
    <w:p w:rsidR="00075416" w:rsidRPr="006B6991" w:rsidRDefault="00075416" w:rsidP="00EA45B5">
      <w:pPr>
        <w:pStyle w:val="topic"/>
        <w:jc w:val="left"/>
        <w:rPr>
          <w:rFonts w:cs="Arial"/>
          <w:sz w:val="22"/>
          <w:szCs w:val="22"/>
        </w:rPr>
      </w:pPr>
      <w:r w:rsidRPr="006B6991">
        <w:rPr>
          <w:rFonts w:cs="Arial"/>
          <w:b/>
          <w:sz w:val="22"/>
          <w:szCs w:val="22"/>
        </w:rPr>
        <w:t>CRITERIA:</w:t>
      </w:r>
      <w:r w:rsidRPr="006B6991">
        <w:rPr>
          <w:rFonts w:cs="Arial"/>
          <w:sz w:val="22"/>
          <w:szCs w:val="22"/>
        </w:rPr>
        <w:tab/>
      </w:r>
      <w:r w:rsidRPr="006B6991">
        <w:rPr>
          <w:rFonts w:cs="Arial"/>
          <w:sz w:val="22"/>
          <w:szCs w:val="22"/>
        </w:rPr>
        <w:tab/>
      </w:r>
      <w:r w:rsidR="00073A08" w:rsidRPr="006B6991">
        <w:rPr>
          <w:rFonts w:cs="Arial"/>
          <w:sz w:val="22"/>
          <w:szCs w:val="22"/>
        </w:rPr>
        <w:t>Upon</w:t>
      </w:r>
      <w:r w:rsidRPr="006B6991">
        <w:rPr>
          <w:rFonts w:cs="Arial"/>
          <w:sz w:val="22"/>
          <w:szCs w:val="22"/>
        </w:rPr>
        <w:t xml:space="preserve"> completion of this activity, the inspector should be able to:</w:t>
      </w:r>
    </w:p>
    <w:p w:rsidR="00075416" w:rsidRPr="006B6991" w:rsidRDefault="00075416" w:rsidP="00EA45B5">
      <w:pPr>
        <w:pStyle w:val="topic"/>
        <w:jc w:val="left"/>
        <w:rPr>
          <w:rFonts w:cs="Arial"/>
          <w:sz w:val="22"/>
          <w:szCs w:val="22"/>
        </w:rPr>
      </w:pPr>
    </w:p>
    <w:p w:rsidR="00075416" w:rsidRPr="006B6991" w:rsidRDefault="00075416" w:rsidP="00EA45B5">
      <w:pPr>
        <w:pStyle w:val="number-2"/>
        <w:jc w:val="left"/>
        <w:rPr>
          <w:rFonts w:cs="Arial"/>
          <w:sz w:val="22"/>
          <w:szCs w:val="22"/>
        </w:rPr>
      </w:pPr>
      <w:r w:rsidRPr="006B6991">
        <w:rPr>
          <w:rFonts w:cs="Arial"/>
          <w:sz w:val="22"/>
          <w:szCs w:val="22"/>
        </w:rPr>
        <w:t>1.</w:t>
      </w:r>
      <w:r w:rsidRPr="006B6991">
        <w:rPr>
          <w:rFonts w:cs="Arial"/>
          <w:sz w:val="22"/>
          <w:szCs w:val="22"/>
        </w:rPr>
        <w:tab/>
        <w:t>Identify, recognize and locate specific radiation protection topics presented in the CFRs.</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r w:rsidRPr="006B6991">
        <w:rPr>
          <w:rFonts w:cs="Arial"/>
          <w:sz w:val="22"/>
          <w:szCs w:val="22"/>
        </w:rPr>
        <w:t>2.</w:t>
      </w:r>
      <w:r w:rsidRPr="006B6991">
        <w:rPr>
          <w:rFonts w:cs="Arial"/>
          <w:sz w:val="22"/>
          <w:szCs w:val="22"/>
        </w:rPr>
        <w:tab/>
        <w:t>Discuss and interpret the content of radiation protection requirements identified in the CFRs.</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r w:rsidRPr="006B6991">
        <w:rPr>
          <w:rFonts w:cs="Arial"/>
          <w:sz w:val="22"/>
          <w:szCs w:val="22"/>
        </w:rPr>
        <w:t>3.</w:t>
      </w:r>
      <w:r w:rsidRPr="006B6991">
        <w:rPr>
          <w:rFonts w:cs="Arial"/>
          <w:sz w:val="22"/>
          <w:szCs w:val="22"/>
        </w:rPr>
        <w:tab/>
        <w:t>Discuss and interpret the definitions of radiation protection terms identified in the CFRs.</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r w:rsidRPr="006B6991">
        <w:rPr>
          <w:rFonts w:cs="Arial"/>
          <w:sz w:val="22"/>
          <w:szCs w:val="22"/>
        </w:rPr>
        <w:t>4.</w:t>
      </w:r>
      <w:r w:rsidRPr="006B6991">
        <w:rPr>
          <w:rFonts w:cs="Arial"/>
          <w:sz w:val="22"/>
          <w:szCs w:val="22"/>
        </w:rPr>
        <w:tab/>
        <w:t>Recognize and discuss the regulatory bases for the ISA and management measures as found in 10 CFR Part 70.  Relate radiation protection requirements to the content of license applications.</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r w:rsidRPr="006B6991">
        <w:rPr>
          <w:rFonts w:cs="Arial"/>
          <w:sz w:val="22"/>
          <w:szCs w:val="22"/>
        </w:rPr>
        <w:t>5.</w:t>
      </w:r>
      <w:r w:rsidRPr="006B6991">
        <w:rPr>
          <w:rFonts w:cs="Arial"/>
          <w:sz w:val="22"/>
          <w:szCs w:val="22"/>
        </w:rPr>
        <w:tab/>
        <w:t xml:space="preserve">Relate the requirements of the CFRs related to health physics to the fuel facility inspection programs.  Discuss how the enforcement process as described in the CFRs is reflected in the implementation of the health physics aspects of the Enforcement Policy and Manual. </w:t>
      </w:r>
      <w:r w:rsidR="002D6099">
        <w:rPr>
          <w:rFonts w:cs="Arial"/>
          <w:sz w:val="22"/>
          <w:szCs w:val="22"/>
        </w:rPr>
        <w:t xml:space="preserve"> </w:t>
      </w:r>
      <w:r w:rsidRPr="006B6991">
        <w:rPr>
          <w:rFonts w:cs="Arial"/>
          <w:sz w:val="22"/>
          <w:szCs w:val="22"/>
        </w:rPr>
        <w:t>(NUREG-1600, “General Statement of Policy and Procedures for NRC Enforcement Actions”, on NRC Office of Enforcement Web site)</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r w:rsidRPr="006B6991">
        <w:rPr>
          <w:rFonts w:cs="Arial"/>
          <w:sz w:val="22"/>
          <w:szCs w:val="22"/>
        </w:rPr>
        <w:t>6.</w:t>
      </w:r>
      <w:r w:rsidRPr="006B6991">
        <w:rPr>
          <w:rFonts w:cs="Arial"/>
          <w:sz w:val="22"/>
          <w:szCs w:val="22"/>
        </w:rPr>
        <w:tab/>
        <w:t>Relate the content of the CFRs to the inspection objectives of the radiation safety inspection procedures (IP) (IP 83822, IP 84850, IP 86740, IP 88035, and IP 88045).</w:t>
      </w:r>
    </w:p>
    <w:p w:rsidR="00075416" w:rsidRPr="006B6991" w:rsidRDefault="00075416" w:rsidP="00EA45B5">
      <w:pPr>
        <w:pStyle w:val="number-2"/>
        <w:jc w:val="left"/>
        <w:rPr>
          <w:rFonts w:cs="Arial"/>
          <w:sz w:val="22"/>
          <w:szCs w:val="22"/>
        </w:rPr>
      </w:pPr>
    </w:p>
    <w:p w:rsidR="00075416" w:rsidRPr="006B6991" w:rsidRDefault="00075416" w:rsidP="00EA45B5">
      <w:pPr>
        <w:pStyle w:val="References"/>
        <w:jc w:val="left"/>
        <w:rPr>
          <w:rFonts w:cs="Arial"/>
          <w:sz w:val="22"/>
          <w:szCs w:val="22"/>
        </w:rPr>
      </w:pPr>
      <w:r w:rsidRPr="006B6991">
        <w:rPr>
          <w:rFonts w:cs="Arial"/>
          <w:b/>
          <w:sz w:val="22"/>
          <w:szCs w:val="22"/>
        </w:rPr>
        <w:t>TASKS:</w:t>
      </w:r>
      <w:r w:rsidRPr="006B6991">
        <w:rPr>
          <w:rFonts w:cs="Arial"/>
          <w:sz w:val="22"/>
          <w:szCs w:val="22"/>
        </w:rPr>
        <w:tab/>
      </w:r>
      <w:r w:rsidRPr="006B6991">
        <w:rPr>
          <w:rFonts w:cs="Arial"/>
          <w:sz w:val="22"/>
          <w:szCs w:val="22"/>
        </w:rPr>
        <w:tab/>
        <w:t>1.</w:t>
      </w:r>
      <w:r w:rsidRPr="006B6991">
        <w:rPr>
          <w:rFonts w:cs="Arial"/>
          <w:sz w:val="22"/>
          <w:szCs w:val="22"/>
        </w:rPr>
        <w:tab/>
        <w:t xml:space="preserve">Locate and review general and specific radiation protection activities described in the CFRs. </w:t>
      </w:r>
    </w:p>
    <w:p w:rsidR="00EA45B5" w:rsidRPr="006B6991" w:rsidRDefault="00EA45B5" w:rsidP="00EA45B5">
      <w:pPr>
        <w:pStyle w:val="References"/>
        <w:jc w:val="left"/>
        <w:rPr>
          <w:rFonts w:cs="Arial"/>
          <w:sz w:val="22"/>
          <w:szCs w:val="22"/>
        </w:rPr>
      </w:pPr>
    </w:p>
    <w:p w:rsidR="0042007A" w:rsidRDefault="00075416" w:rsidP="00EA45B5">
      <w:pPr>
        <w:pStyle w:val="number-2"/>
        <w:jc w:val="left"/>
        <w:rPr>
          <w:rFonts w:cs="Arial"/>
          <w:sz w:val="22"/>
          <w:szCs w:val="22"/>
        </w:rPr>
        <w:sectPr w:rsidR="0042007A" w:rsidSect="006E4BC9">
          <w:footerReference w:type="default" r:id="rId15"/>
          <w:pgSz w:w="12240" w:h="15840" w:code="1"/>
          <w:pgMar w:top="1440" w:right="1440" w:bottom="1440" w:left="1440" w:header="1440" w:footer="1440" w:gutter="0"/>
          <w:cols w:space="720"/>
          <w:noEndnote/>
          <w:docGrid w:linePitch="326"/>
        </w:sectPr>
      </w:pPr>
      <w:r w:rsidRPr="006B6991">
        <w:rPr>
          <w:rFonts w:cs="Arial"/>
          <w:sz w:val="22"/>
          <w:szCs w:val="22"/>
        </w:rPr>
        <w:t>2.</w:t>
      </w:r>
      <w:r w:rsidRPr="006B6991">
        <w:rPr>
          <w:rFonts w:cs="Arial"/>
          <w:sz w:val="22"/>
          <w:szCs w:val="22"/>
        </w:rPr>
        <w:tab/>
        <w:t>Compare and contrast the requirement contained in the health physics IP to the requirements of the CFRs.</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r w:rsidRPr="006B6991">
        <w:rPr>
          <w:rFonts w:cs="Arial"/>
          <w:sz w:val="22"/>
          <w:szCs w:val="22"/>
        </w:rPr>
        <w:t>3.</w:t>
      </w:r>
      <w:r w:rsidRPr="006B6991">
        <w:rPr>
          <w:rFonts w:cs="Arial"/>
          <w:sz w:val="22"/>
          <w:szCs w:val="22"/>
        </w:rPr>
        <w:tab/>
        <w:t>Review the CFR to identify the regulatory bases for the radiation protection programs at fuel facilities.</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r w:rsidRPr="006B6991">
        <w:rPr>
          <w:rFonts w:cs="Arial"/>
          <w:sz w:val="22"/>
          <w:szCs w:val="22"/>
        </w:rPr>
        <w:t>4.</w:t>
      </w:r>
      <w:r w:rsidRPr="006B6991">
        <w:rPr>
          <w:rFonts w:cs="Arial"/>
          <w:sz w:val="22"/>
          <w:szCs w:val="22"/>
        </w:rPr>
        <w:tab/>
        <w:t xml:space="preserve">Review how the Enforcement Policy Supplements IV, V, and VI are related to the CFRs.  </w:t>
      </w:r>
    </w:p>
    <w:p w:rsidR="00075416" w:rsidRPr="006B6991" w:rsidRDefault="00075416" w:rsidP="00EA45B5">
      <w:pPr>
        <w:pStyle w:val="number-2"/>
        <w:jc w:val="left"/>
        <w:rPr>
          <w:rFonts w:cs="Arial"/>
          <w:sz w:val="22"/>
          <w:szCs w:val="22"/>
        </w:rPr>
      </w:pPr>
    </w:p>
    <w:p w:rsidR="00075416" w:rsidRPr="006B6991" w:rsidRDefault="00075416" w:rsidP="00EA45B5">
      <w:pPr>
        <w:pStyle w:val="number-2"/>
        <w:jc w:val="left"/>
        <w:rPr>
          <w:rFonts w:cs="Arial"/>
          <w:sz w:val="22"/>
          <w:szCs w:val="22"/>
        </w:rPr>
      </w:pPr>
      <w:r w:rsidRPr="006B6991">
        <w:rPr>
          <w:rFonts w:cs="Arial"/>
          <w:sz w:val="22"/>
          <w:szCs w:val="22"/>
        </w:rPr>
        <w:t>5.</w:t>
      </w:r>
      <w:r w:rsidRPr="006B6991">
        <w:rPr>
          <w:rFonts w:cs="Arial"/>
          <w:sz w:val="22"/>
          <w:szCs w:val="22"/>
        </w:rPr>
        <w:tab/>
        <w:t xml:space="preserve">Meet with your supervisor, </w:t>
      </w:r>
      <w:r w:rsidR="00D248D5" w:rsidRPr="006B6991">
        <w:rPr>
          <w:rFonts w:cs="Arial"/>
          <w:sz w:val="22"/>
          <w:szCs w:val="22"/>
        </w:rPr>
        <w:t>the person designated as a resource</w:t>
      </w:r>
      <w:r w:rsidRPr="006B6991">
        <w:rPr>
          <w:rFonts w:cs="Arial"/>
          <w:sz w:val="22"/>
          <w:szCs w:val="22"/>
        </w:rPr>
        <w:t xml:space="preserve">, or a qualified </w:t>
      </w:r>
      <w:r w:rsidR="00D248D5" w:rsidRPr="006B6991">
        <w:rPr>
          <w:rFonts w:cs="Arial"/>
          <w:sz w:val="22"/>
          <w:szCs w:val="22"/>
        </w:rPr>
        <w:t>Fuel Facility Health Physics I</w:t>
      </w:r>
      <w:r w:rsidRPr="006B6991">
        <w:rPr>
          <w:rFonts w:cs="Arial"/>
          <w:sz w:val="22"/>
          <w:szCs w:val="22"/>
        </w:rPr>
        <w:t>nspector to discuss any questions you may have as a result of these activities.  Discuss the answers to the questions listed under the Evaluation Criteria section of this study guide with your supervisor</w:t>
      </w:r>
      <w:r w:rsidR="00B2436C" w:rsidRPr="006B6991">
        <w:rPr>
          <w:rFonts w:cs="Arial"/>
          <w:sz w:val="22"/>
          <w:szCs w:val="22"/>
        </w:rPr>
        <w:t xml:space="preserve"> or the person designated as a resource</w:t>
      </w:r>
      <w:r w:rsidRPr="006B6991">
        <w:rPr>
          <w:rFonts w:cs="Arial"/>
          <w:sz w:val="22"/>
          <w:szCs w:val="22"/>
        </w:rPr>
        <w:t>.</w:t>
      </w:r>
    </w:p>
    <w:p w:rsidR="00075416" w:rsidRPr="006B6991" w:rsidRDefault="00075416" w:rsidP="00EA45B5">
      <w:pPr>
        <w:pStyle w:val="References"/>
        <w:jc w:val="left"/>
        <w:rPr>
          <w:rFonts w:cs="Arial"/>
          <w:sz w:val="22"/>
          <w:szCs w:val="22"/>
        </w:rPr>
      </w:pPr>
    </w:p>
    <w:p w:rsidR="00075416" w:rsidRPr="006B6991" w:rsidRDefault="00075416" w:rsidP="00EA45B5">
      <w:pPr>
        <w:pStyle w:val="References"/>
        <w:jc w:val="left"/>
        <w:rPr>
          <w:rFonts w:cs="Arial"/>
          <w:sz w:val="22"/>
          <w:szCs w:val="22"/>
        </w:rPr>
      </w:pPr>
      <w:r w:rsidRPr="006B6991">
        <w:rPr>
          <w:rFonts w:cs="Arial"/>
          <w:b/>
          <w:sz w:val="22"/>
          <w:szCs w:val="22"/>
        </w:rPr>
        <w:t>DOCUMENTATION:</w:t>
      </w:r>
      <w:r w:rsidRPr="006B6991">
        <w:rPr>
          <w:rFonts w:cs="Arial"/>
          <w:sz w:val="22"/>
          <w:szCs w:val="22"/>
        </w:rPr>
        <w:tab/>
      </w:r>
      <w:r w:rsidR="006B6991">
        <w:rPr>
          <w:rFonts w:cs="Arial"/>
          <w:sz w:val="22"/>
          <w:szCs w:val="22"/>
        </w:rPr>
        <w:tab/>
      </w:r>
      <w:r w:rsidR="00B2436C" w:rsidRPr="006B6991">
        <w:rPr>
          <w:rFonts w:cs="Arial"/>
          <w:sz w:val="22"/>
          <w:szCs w:val="22"/>
        </w:rPr>
        <w:t xml:space="preserve">Fuel Facility </w:t>
      </w:r>
      <w:r w:rsidRPr="006B6991">
        <w:rPr>
          <w:rFonts w:cs="Arial"/>
          <w:sz w:val="22"/>
          <w:szCs w:val="22"/>
        </w:rPr>
        <w:t>Health Physics Proficiency Level Qualification Signature Card</w:t>
      </w:r>
      <w:r w:rsidR="00995660" w:rsidRPr="006B6991">
        <w:rPr>
          <w:rFonts w:cs="Arial"/>
          <w:sz w:val="22"/>
          <w:szCs w:val="22"/>
        </w:rPr>
        <w:t>,</w:t>
      </w:r>
      <w:r w:rsidRPr="006B6991">
        <w:rPr>
          <w:rFonts w:cs="Arial"/>
          <w:sz w:val="22"/>
          <w:szCs w:val="22"/>
        </w:rPr>
        <w:t xml:space="preserve"> Item SG-HP-1</w:t>
      </w:r>
    </w:p>
    <w:p w:rsidR="0042007A" w:rsidRDefault="0042007A" w:rsidP="008C7EE0">
      <w:pPr>
        <w:pStyle w:val="ISG"/>
        <w:rPr>
          <w:ins w:id="18" w:author="btc1" w:date="2014-06-19T09:17:00Z"/>
          <w:rFonts w:cs="Arial"/>
          <w:sz w:val="22"/>
          <w:szCs w:val="22"/>
        </w:rPr>
        <w:sectPr w:rsidR="0042007A" w:rsidSect="006E4BC9">
          <w:footerReference w:type="default" r:id="rId16"/>
          <w:pgSz w:w="12240" w:h="15840" w:code="1"/>
          <w:pgMar w:top="1440" w:right="1440" w:bottom="1440" w:left="1440" w:header="1440" w:footer="1440" w:gutter="0"/>
          <w:cols w:space="720"/>
          <w:noEndnote/>
          <w:docGrid w:linePitch="326"/>
        </w:sectPr>
      </w:pPr>
    </w:p>
    <w:p w:rsidR="00075416" w:rsidRDefault="00B2436C" w:rsidP="008C7EE0">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Study Guide</w:t>
      </w:r>
    </w:p>
    <w:p w:rsidR="008C7EE0" w:rsidRPr="008C7EE0" w:rsidRDefault="008C7EE0" w:rsidP="008C7EE0">
      <w:pPr>
        <w:pStyle w:val="ISG"/>
        <w:rPr>
          <w:rFonts w:cs="Arial"/>
          <w:sz w:val="22"/>
          <w:szCs w:val="22"/>
        </w:rPr>
      </w:pPr>
    </w:p>
    <w:p w:rsidR="00075416" w:rsidRPr="006B6991" w:rsidRDefault="00075416" w:rsidP="00EA45B5">
      <w:pPr>
        <w:pStyle w:val="topic"/>
        <w:jc w:val="left"/>
        <w:outlineLvl w:val="2"/>
        <w:rPr>
          <w:rFonts w:cs="Arial"/>
          <w:sz w:val="22"/>
          <w:szCs w:val="22"/>
        </w:rPr>
      </w:pPr>
      <w:bookmarkStart w:id="19" w:name="_Toc210444882"/>
      <w:r w:rsidRPr="006B6991">
        <w:rPr>
          <w:rFonts w:cs="Arial"/>
          <w:b/>
          <w:sz w:val="22"/>
          <w:szCs w:val="22"/>
        </w:rPr>
        <w:t>TOPIC:</w:t>
      </w:r>
      <w:r w:rsidRPr="006B6991">
        <w:rPr>
          <w:rFonts w:cs="Arial"/>
          <w:sz w:val="22"/>
          <w:szCs w:val="22"/>
        </w:rPr>
        <w:tab/>
      </w:r>
      <w:r w:rsidRPr="006B6991">
        <w:rPr>
          <w:rFonts w:cs="Arial"/>
          <w:sz w:val="22"/>
          <w:szCs w:val="22"/>
        </w:rPr>
        <w:tab/>
      </w:r>
      <w:r w:rsidR="006B6991">
        <w:rPr>
          <w:rFonts w:cs="Arial"/>
          <w:sz w:val="22"/>
          <w:szCs w:val="22"/>
        </w:rPr>
        <w:tab/>
      </w:r>
      <w:r w:rsidRPr="006B6991">
        <w:rPr>
          <w:rFonts w:cs="Arial"/>
          <w:sz w:val="22"/>
          <w:szCs w:val="22"/>
        </w:rPr>
        <w:t>(SG-HP-2) Licensee Documents for Health Physics Inspectors</w:t>
      </w:r>
      <w:bookmarkEnd w:id="19"/>
      <w:r w:rsidR="00135550">
        <w:rPr>
          <w:rFonts w:cs="Arial"/>
          <w:sz w:val="22"/>
          <w:szCs w:val="22"/>
        </w:rPr>
        <w:fldChar w:fldCharType="begin"/>
      </w:r>
      <w:r w:rsidR="00135550">
        <w:instrText xml:space="preserve"> TC "</w:instrText>
      </w:r>
      <w:bookmarkStart w:id="20" w:name="_Toc383524513"/>
      <w:r w:rsidR="00135550" w:rsidRPr="003E3D34">
        <w:rPr>
          <w:rFonts w:cs="Arial"/>
          <w:sz w:val="22"/>
          <w:szCs w:val="22"/>
        </w:rPr>
        <w:instrText>(SG-HP-2) Licensee Documents for Health Physics Inspectors</w:instrText>
      </w:r>
      <w:bookmarkEnd w:id="20"/>
      <w:r w:rsidR="00135550">
        <w:instrText xml:space="preserve">" \f C \l "2" </w:instrText>
      </w:r>
      <w:r w:rsidR="00135550">
        <w:rPr>
          <w:rFonts w:cs="Arial"/>
          <w:sz w:val="22"/>
          <w:szCs w:val="22"/>
        </w:rPr>
        <w:fldChar w:fldCharType="end"/>
      </w:r>
    </w:p>
    <w:p w:rsidR="00075416" w:rsidRPr="006B6991" w:rsidRDefault="00075416" w:rsidP="00EA45B5">
      <w:pPr>
        <w:pStyle w:val="topic"/>
        <w:jc w:val="left"/>
        <w:rPr>
          <w:rFonts w:cs="Arial"/>
          <w:sz w:val="22"/>
          <w:szCs w:val="22"/>
        </w:rPr>
      </w:pPr>
    </w:p>
    <w:p w:rsidR="00075416" w:rsidRPr="006B6991" w:rsidRDefault="00075416" w:rsidP="00EA45B5">
      <w:pPr>
        <w:pStyle w:val="topic"/>
        <w:jc w:val="left"/>
        <w:rPr>
          <w:rFonts w:cs="Arial"/>
          <w:sz w:val="22"/>
          <w:szCs w:val="22"/>
        </w:rPr>
      </w:pPr>
      <w:r w:rsidRPr="006B6991">
        <w:rPr>
          <w:rFonts w:cs="Arial"/>
          <w:b/>
          <w:sz w:val="22"/>
          <w:szCs w:val="22"/>
        </w:rPr>
        <w:t>PURPOSE:</w:t>
      </w:r>
      <w:r w:rsidRPr="006B6991">
        <w:rPr>
          <w:rFonts w:cs="Arial"/>
          <w:sz w:val="22"/>
          <w:szCs w:val="22"/>
        </w:rPr>
        <w:tab/>
      </w:r>
      <w:r w:rsidRPr="006B6991">
        <w:rPr>
          <w:rFonts w:cs="Arial"/>
          <w:sz w:val="22"/>
          <w:szCs w:val="22"/>
        </w:rPr>
        <w:tab/>
        <w:t>The NRC requires that licensees develop an ISA and provide to the NRC an ISA Summary and develop an Environmental Report.  For this reason, it is vital that health physics inspectors gain a detailed knowledge of certain aspects of the ISA Summaries and the ISAs where there are any key radiological protection issues, and of the Environmental Report.  Additionally, the NRC requires that licensees operate their facilities in compliance with the license or certificate, Technical Safety Requirements (TSRs) (for enrichment plants), and the license application. It is vital that all health physics inspectors gain a detailed knowledge of these documents as they relate to radiation protection.  This guide will provide health physics inspectors with the detailed knowledge of the contents of the ISA Summary, license, Environmental Report, TSRs, and license application, the location of the applicable information and requirements for specific topics, and how to apply the requirements.</w:t>
      </w: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COMPETENCY</w:t>
      </w:r>
    </w:p>
    <w:p w:rsidR="00075416" w:rsidRPr="006B6991" w:rsidRDefault="00075416" w:rsidP="008C7E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rPr>
      </w:pPr>
      <w:r w:rsidRPr="006B6991">
        <w:rPr>
          <w:b/>
          <w:sz w:val="22"/>
        </w:rPr>
        <w:t>AREA:</w:t>
      </w:r>
      <w:r w:rsidRPr="006B6991">
        <w:rPr>
          <w:sz w:val="22"/>
        </w:rPr>
        <w:tab/>
      </w:r>
      <w:r w:rsidRPr="006B6991">
        <w:rPr>
          <w:sz w:val="22"/>
        </w:rPr>
        <w:tab/>
      </w:r>
      <w:r w:rsidR="00EA45B5" w:rsidRPr="006B6991">
        <w:rPr>
          <w:sz w:val="22"/>
        </w:rPr>
        <w:tab/>
      </w:r>
      <w:r w:rsidRPr="006B6991">
        <w:rPr>
          <w:sz w:val="22"/>
        </w:rPr>
        <w:t>TECHNICAL AREA EXPERTISE</w:t>
      </w:r>
    </w:p>
    <w:p w:rsidR="00075416" w:rsidRPr="006B6991" w:rsidRDefault="00075416" w:rsidP="008C7E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rPr>
      </w:pPr>
      <w:r w:rsidRPr="006B6991">
        <w:rPr>
          <w:sz w:val="22"/>
        </w:rPr>
        <w:tab/>
      </w:r>
      <w:r w:rsidRPr="006B6991">
        <w:rPr>
          <w:sz w:val="22"/>
        </w:rPr>
        <w:tab/>
      </w:r>
      <w:r w:rsidRPr="006B6991">
        <w:rPr>
          <w:sz w:val="22"/>
        </w:rPr>
        <w:tab/>
      </w:r>
      <w:r w:rsidR="00EA45B5" w:rsidRPr="006B6991">
        <w:rPr>
          <w:sz w:val="22"/>
        </w:rPr>
        <w:tab/>
      </w:r>
      <w:r w:rsidRPr="006B6991">
        <w:rPr>
          <w:sz w:val="22"/>
        </w:rPr>
        <w:t>REGULATORY FRAMEWORK</w:t>
      </w: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LEVEL OF</w:t>
      </w: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EFFORT:</w:t>
      </w:r>
      <w:r w:rsidRPr="006B6991">
        <w:rPr>
          <w:sz w:val="22"/>
        </w:rPr>
        <w:tab/>
      </w:r>
      <w:r w:rsidRPr="006B6991">
        <w:rPr>
          <w:sz w:val="22"/>
        </w:rPr>
        <w:tab/>
        <w:t>40 hours</w:t>
      </w:r>
    </w:p>
    <w:p w:rsidR="00075416" w:rsidRPr="006B6991" w:rsidRDefault="00075416" w:rsidP="00EA45B5">
      <w:pPr>
        <w:rPr>
          <w:sz w:val="22"/>
        </w:rPr>
      </w:pPr>
    </w:p>
    <w:p w:rsidR="00075416" w:rsidRPr="006B6991" w:rsidRDefault="00075416" w:rsidP="00EA45B5">
      <w:pPr>
        <w:pStyle w:val="topic"/>
        <w:jc w:val="left"/>
        <w:rPr>
          <w:rFonts w:cs="Arial"/>
          <w:sz w:val="22"/>
          <w:szCs w:val="22"/>
        </w:rPr>
      </w:pPr>
      <w:r w:rsidRPr="006B6991">
        <w:rPr>
          <w:rFonts w:cs="Arial"/>
          <w:b/>
          <w:sz w:val="22"/>
          <w:szCs w:val="22"/>
        </w:rPr>
        <w:t>REFERENCES:</w:t>
      </w:r>
      <w:r w:rsidRPr="006B6991">
        <w:rPr>
          <w:rFonts w:cs="Arial"/>
          <w:sz w:val="22"/>
          <w:szCs w:val="22"/>
        </w:rPr>
        <w:tab/>
        <w:t>ISA Summary,</w:t>
      </w:r>
      <w:r w:rsidR="0041384F" w:rsidRPr="006B6991">
        <w:rPr>
          <w:rFonts w:cs="Arial"/>
          <w:sz w:val="22"/>
          <w:szCs w:val="22"/>
        </w:rPr>
        <w:t xml:space="preserve"> </w:t>
      </w:r>
      <w:r w:rsidRPr="006B6991">
        <w:rPr>
          <w:rFonts w:cs="Arial"/>
          <w:sz w:val="22"/>
          <w:szCs w:val="22"/>
        </w:rPr>
        <w:t>ISA, license, license application, Environmental Report, TSRs if applicable, for a facility designated by your supervisor</w:t>
      </w: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EVALUATION</w:t>
      </w: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CRITERIA:</w:t>
      </w:r>
      <w:r w:rsidRPr="006B6991">
        <w:rPr>
          <w:sz w:val="22"/>
        </w:rPr>
        <w:tab/>
      </w:r>
      <w:r w:rsidR="0063389D" w:rsidRPr="006B6991">
        <w:rPr>
          <w:sz w:val="22"/>
        </w:rPr>
        <w:t xml:space="preserve">  </w:t>
      </w:r>
      <w:r w:rsidR="00EA45B5" w:rsidRPr="006B6991">
        <w:rPr>
          <w:sz w:val="22"/>
        </w:rPr>
        <w:tab/>
      </w:r>
      <w:r w:rsidR="0063389D" w:rsidRPr="006B6991">
        <w:rPr>
          <w:sz w:val="22"/>
        </w:rPr>
        <w:t xml:space="preserve">Upon </w:t>
      </w:r>
      <w:r w:rsidRPr="006B6991">
        <w:rPr>
          <w:sz w:val="22"/>
        </w:rPr>
        <w:t>completion of this guide, you should be able to:</w:t>
      </w:r>
    </w:p>
    <w:p w:rsidR="00075416" w:rsidRPr="006B6991" w:rsidRDefault="00075416" w:rsidP="00EA4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EA45B5">
      <w:pPr>
        <w:pStyle w:val="1number"/>
        <w:jc w:val="left"/>
        <w:rPr>
          <w:rFonts w:cs="Arial"/>
          <w:sz w:val="22"/>
          <w:szCs w:val="22"/>
        </w:rPr>
      </w:pPr>
      <w:r w:rsidRPr="006B6991">
        <w:rPr>
          <w:rFonts w:cs="Arial"/>
          <w:sz w:val="22"/>
          <w:szCs w:val="22"/>
        </w:rPr>
        <w:t>Identify the applicable sections of the designated facility’s ISA Summary and demonstration section of the license application (meteorology, engineered safety features ventilation/filtered systems, radiation monitoring instrumentation, radiation protection, radioactive waste management, technical specifications, and quality assurance) and discuss the content.</w:t>
      </w:r>
      <w:r w:rsidR="00EA45B5" w:rsidRPr="006B6991">
        <w:rPr>
          <w:rFonts w:cs="Arial"/>
          <w:sz w:val="22"/>
          <w:szCs w:val="22"/>
        </w:rPr>
        <w:br/>
      </w:r>
    </w:p>
    <w:p w:rsidR="00075416" w:rsidRDefault="00075416" w:rsidP="00EA45B5">
      <w:pPr>
        <w:pStyle w:val="1number"/>
        <w:jc w:val="left"/>
        <w:rPr>
          <w:rFonts w:cs="Arial"/>
          <w:sz w:val="22"/>
          <w:szCs w:val="22"/>
        </w:rPr>
      </w:pPr>
      <w:r w:rsidRPr="006B6991">
        <w:rPr>
          <w:rFonts w:cs="Arial"/>
          <w:sz w:val="22"/>
          <w:szCs w:val="22"/>
        </w:rPr>
        <w:t>Identify the applicable sections of the designated facility’s TSRs, license conditions, condition section of the license application (definitions, radiation monitoring instrumentation, engineered safety features, ventilation, radioactive effluents, solid radioactive waste, radiological environmental monitoring, administrative controls, surveillance requirements, etc.), and discuss the content and basis for the requirements.</w:t>
      </w:r>
    </w:p>
    <w:p w:rsidR="0042007A" w:rsidRDefault="0042007A" w:rsidP="002D6099">
      <w:pPr>
        <w:pStyle w:val="1number"/>
        <w:numPr>
          <w:ilvl w:val="0"/>
          <w:numId w:val="0"/>
        </w:numPr>
        <w:ind w:left="2707"/>
        <w:jc w:val="left"/>
        <w:rPr>
          <w:ins w:id="21" w:author="btc1" w:date="2014-06-19T09:18:00Z"/>
          <w:rFonts w:cs="Arial"/>
          <w:sz w:val="22"/>
          <w:szCs w:val="22"/>
        </w:rPr>
        <w:sectPr w:rsidR="0042007A" w:rsidSect="006E4BC9">
          <w:footerReference w:type="default" r:id="rId17"/>
          <w:pgSz w:w="12240" w:h="15840" w:code="1"/>
          <w:pgMar w:top="1440" w:right="1440" w:bottom="1440" w:left="1440" w:header="1440" w:footer="1440" w:gutter="0"/>
          <w:cols w:space="720"/>
          <w:noEndnote/>
          <w:docGrid w:linePitch="326"/>
        </w:sectPr>
      </w:pPr>
    </w:p>
    <w:p w:rsidR="002D6099" w:rsidRPr="006B6991" w:rsidRDefault="002D6099" w:rsidP="002D6099">
      <w:pPr>
        <w:pStyle w:val="1number"/>
        <w:numPr>
          <w:ilvl w:val="0"/>
          <w:numId w:val="0"/>
        </w:numPr>
        <w:ind w:left="2707"/>
        <w:jc w:val="left"/>
        <w:rPr>
          <w:rFonts w:cs="Arial"/>
          <w:sz w:val="22"/>
          <w:szCs w:val="22"/>
        </w:rPr>
      </w:pPr>
    </w:p>
    <w:p w:rsidR="00075416" w:rsidRPr="006B6991" w:rsidRDefault="00075416" w:rsidP="00EA45B5">
      <w:pPr>
        <w:pStyle w:val="1number"/>
        <w:jc w:val="left"/>
        <w:rPr>
          <w:rFonts w:cs="Arial"/>
          <w:sz w:val="22"/>
          <w:szCs w:val="22"/>
        </w:rPr>
      </w:pPr>
      <w:r w:rsidRPr="006B6991">
        <w:rPr>
          <w:rFonts w:cs="Arial"/>
          <w:sz w:val="22"/>
          <w:szCs w:val="22"/>
        </w:rPr>
        <w:t>Discuss the content and basis for the requirements of the designated facility’s offsite dose calculation process such as COMPLY.</w:t>
      </w:r>
      <w:r w:rsidR="00EA45B5" w:rsidRPr="006B6991">
        <w:rPr>
          <w:rFonts w:cs="Arial"/>
          <w:sz w:val="22"/>
          <w:szCs w:val="22"/>
        </w:rPr>
        <w:br/>
      </w:r>
    </w:p>
    <w:p w:rsidR="00075416" w:rsidRPr="006B6991" w:rsidRDefault="00075416" w:rsidP="00EA45B5">
      <w:pPr>
        <w:pStyle w:val="1number"/>
        <w:jc w:val="left"/>
        <w:rPr>
          <w:rFonts w:cs="Arial"/>
          <w:sz w:val="22"/>
          <w:szCs w:val="22"/>
        </w:rPr>
      </w:pPr>
      <w:r w:rsidRPr="006B6991">
        <w:rPr>
          <w:rFonts w:cs="Arial"/>
          <w:sz w:val="22"/>
          <w:szCs w:val="22"/>
        </w:rPr>
        <w:t>Discuss definitions and terms found in the designated facility’s license and license application.</w:t>
      </w:r>
      <w:r w:rsidR="00EA45B5" w:rsidRPr="006B6991">
        <w:rPr>
          <w:rFonts w:cs="Arial"/>
          <w:sz w:val="22"/>
          <w:szCs w:val="22"/>
        </w:rPr>
        <w:br/>
      </w:r>
    </w:p>
    <w:p w:rsidR="00075416" w:rsidRPr="006B6991" w:rsidRDefault="00075416" w:rsidP="00EA45B5">
      <w:pPr>
        <w:pStyle w:val="1number"/>
        <w:jc w:val="left"/>
        <w:rPr>
          <w:rFonts w:cs="Arial"/>
          <w:sz w:val="22"/>
          <w:szCs w:val="22"/>
        </w:rPr>
      </w:pPr>
      <w:r w:rsidRPr="006B6991">
        <w:rPr>
          <w:rFonts w:cs="Arial"/>
          <w:sz w:val="22"/>
          <w:szCs w:val="22"/>
        </w:rPr>
        <w:t>Discuss the legal basis, purpose, license conditions, and how these documents (ISAs, ISA summaries, TSRs, license applications) can be changed.</w:t>
      </w:r>
      <w:r w:rsidR="00EA45B5" w:rsidRPr="006B6991">
        <w:rPr>
          <w:rFonts w:cs="Arial"/>
          <w:sz w:val="22"/>
          <w:szCs w:val="22"/>
        </w:rPr>
        <w:br/>
      </w:r>
    </w:p>
    <w:p w:rsidR="00075416" w:rsidRPr="006B6991" w:rsidRDefault="00075416" w:rsidP="00EA45B5">
      <w:pPr>
        <w:pStyle w:val="1number"/>
        <w:jc w:val="left"/>
        <w:rPr>
          <w:rFonts w:cs="Arial"/>
          <w:sz w:val="22"/>
          <w:szCs w:val="22"/>
        </w:rPr>
      </w:pPr>
      <w:r w:rsidRPr="006B6991">
        <w:rPr>
          <w:rFonts w:cs="Arial"/>
          <w:sz w:val="22"/>
          <w:szCs w:val="22"/>
        </w:rPr>
        <w:t>Discuss the delineated programs, processes, equipment, and limits, and the reasons they are required.</w:t>
      </w:r>
      <w:r w:rsidR="00EA45B5" w:rsidRPr="006B6991">
        <w:rPr>
          <w:rFonts w:cs="Arial"/>
          <w:sz w:val="22"/>
          <w:szCs w:val="22"/>
        </w:rPr>
        <w:br/>
      </w:r>
    </w:p>
    <w:p w:rsidR="00075416" w:rsidRPr="006B6991" w:rsidRDefault="00075416" w:rsidP="00EA45B5">
      <w:pPr>
        <w:pStyle w:val="1number"/>
        <w:jc w:val="left"/>
        <w:rPr>
          <w:rFonts w:cs="Arial"/>
          <w:sz w:val="22"/>
          <w:szCs w:val="22"/>
        </w:rPr>
      </w:pPr>
      <w:r w:rsidRPr="006B6991">
        <w:rPr>
          <w:rFonts w:cs="Arial"/>
          <w:sz w:val="22"/>
          <w:szCs w:val="22"/>
        </w:rPr>
        <w:t>Discuss the requirements for surveillances, action statements, and reporting.</w:t>
      </w:r>
      <w:r w:rsidR="00EA45B5" w:rsidRPr="006B6991">
        <w:rPr>
          <w:rFonts w:cs="Arial"/>
          <w:sz w:val="22"/>
          <w:szCs w:val="22"/>
        </w:rPr>
        <w:br/>
      </w:r>
    </w:p>
    <w:p w:rsidR="00075416" w:rsidRPr="006B6991" w:rsidRDefault="00075416" w:rsidP="00EA45B5">
      <w:pPr>
        <w:pStyle w:val="1number"/>
        <w:jc w:val="left"/>
        <w:rPr>
          <w:rFonts w:cs="Arial"/>
          <w:sz w:val="22"/>
          <w:szCs w:val="22"/>
        </w:rPr>
      </w:pPr>
      <w:r w:rsidRPr="006B6991">
        <w:rPr>
          <w:rFonts w:cs="Arial"/>
          <w:sz w:val="22"/>
          <w:szCs w:val="22"/>
        </w:rPr>
        <w:t xml:space="preserve">Discuss the license conditions section of the license application and the types of information located in this section. </w:t>
      </w:r>
      <w:r w:rsidR="002D6099">
        <w:rPr>
          <w:rFonts w:cs="Arial"/>
          <w:sz w:val="22"/>
          <w:szCs w:val="22"/>
        </w:rPr>
        <w:t xml:space="preserve"> </w:t>
      </w:r>
      <w:r w:rsidRPr="006B6991">
        <w:rPr>
          <w:rFonts w:cs="Arial"/>
          <w:sz w:val="22"/>
          <w:szCs w:val="22"/>
        </w:rPr>
        <w:t>Focus on engineered and administrative controls for airborne radioactive material in controlled areas and internal dose monitoring and radioactive materials effluent section.</w:t>
      </w:r>
      <w:r w:rsidR="00EA45B5" w:rsidRPr="006B6991">
        <w:rPr>
          <w:rFonts w:cs="Arial"/>
          <w:sz w:val="22"/>
          <w:szCs w:val="22"/>
        </w:rPr>
        <w:br/>
      </w:r>
    </w:p>
    <w:p w:rsidR="00075416" w:rsidRPr="006B6991" w:rsidRDefault="00075416" w:rsidP="00EA45B5">
      <w:pPr>
        <w:pStyle w:val="References"/>
        <w:jc w:val="left"/>
        <w:rPr>
          <w:rFonts w:cs="Arial"/>
          <w:sz w:val="22"/>
          <w:szCs w:val="22"/>
        </w:rPr>
      </w:pPr>
      <w:r w:rsidRPr="006B6991">
        <w:rPr>
          <w:rFonts w:cs="Arial"/>
          <w:b/>
          <w:sz w:val="22"/>
          <w:szCs w:val="22"/>
        </w:rPr>
        <w:t>TASKS:</w:t>
      </w:r>
      <w:r w:rsidRPr="006B6991">
        <w:rPr>
          <w:rFonts w:cs="Arial"/>
          <w:sz w:val="22"/>
          <w:szCs w:val="22"/>
        </w:rPr>
        <w:tab/>
      </w:r>
      <w:r w:rsidRPr="006B6991">
        <w:rPr>
          <w:rFonts w:cs="Arial"/>
          <w:sz w:val="22"/>
          <w:szCs w:val="22"/>
        </w:rPr>
        <w:tab/>
        <w:t>1.</w:t>
      </w:r>
      <w:r w:rsidRPr="006B6991">
        <w:rPr>
          <w:rFonts w:cs="Arial"/>
          <w:sz w:val="22"/>
          <w:szCs w:val="22"/>
        </w:rPr>
        <w:tab/>
        <w:t>Review a copy of the ISA Summary and license application for the facility designated by your supervisor, with particular attention to the sections as listed in the Evaluation Criteria above.</w:t>
      </w:r>
      <w:r w:rsidR="00EA45B5" w:rsidRPr="006B6991">
        <w:rPr>
          <w:rFonts w:cs="Arial"/>
          <w:sz w:val="22"/>
          <w:szCs w:val="22"/>
        </w:rPr>
        <w:br/>
      </w:r>
    </w:p>
    <w:p w:rsidR="00075416" w:rsidRPr="006B6991" w:rsidRDefault="00075416" w:rsidP="00EA45B5">
      <w:pPr>
        <w:pStyle w:val="2number"/>
        <w:jc w:val="left"/>
        <w:rPr>
          <w:rFonts w:cs="Arial"/>
          <w:sz w:val="22"/>
          <w:szCs w:val="22"/>
        </w:rPr>
      </w:pPr>
      <w:r w:rsidRPr="006B6991">
        <w:rPr>
          <w:rFonts w:cs="Arial"/>
          <w:sz w:val="22"/>
          <w:szCs w:val="22"/>
        </w:rPr>
        <w:t>Locate a copy of the license and/or TSRs for the facility designated by your supervisor and review the various sections as listed in the Evaluation Criteria above.</w:t>
      </w:r>
      <w:r w:rsidR="00EA45B5" w:rsidRPr="006B6991">
        <w:rPr>
          <w:rFonts w:cs="Arial"/>
          <w:sz w:val="22"/>
          <w:szCs w:val="22"/>
        </w:rPr>
        <w:br/>
      </w:r>
    </w:p>
    <w:p w:rsidR="00075416" w:rsidRPr="006B6991" w:rsidRDefault="00075416" w:rsidP="00EA45B5">
      <w:pPr>
        <w:pStyle w:val="2number"/>
        <w:jc w:val="left"/>
        <w:rPr>
          <w:rFonts w:cs="Arial"/>
          <w:sz w:val="22"/>
          <w:szCs w:val="22"/>
        </w:rPr>
      </w:pPr>
      <w:r w:rsidRPr="006B6991">
        <w:rPr>
          <w:rFonts w:cs="Arial"/>
          <w:sz w:val="22"/>
          <w:szCs w:val="22"/>
        </w:rPr>
        <w:t>Review and familiarize yourself with the other documents listed in the reference list.  Specifically, identify the purpose of each document and what guidance the document provides.</w:t>
      </w:r>
      <w:r w:rsidR="00EA45B5" w:rsidRPr="006B6991">
        <w:rPr>
          <w:rFonts w:cs="Arial"/>
          <w:sz w:val="22"/>
          <w:szCs w:val="22"/>
        </w:rPr>
        <w:br/>
      </w:r>
    </w:p>
    <w:p w:rsidR="00075416" w:rsidRPr="006B6991" w:rsidRDefault="00075416" w:rsidP="00EA45B5">
      <w:pPr>
        <w:pStyle w:val="2number"/>
        <w:jc w:val="left"/>
        <w:rPr>
          <w:rFonts w:cs="Arial"/>
          <w:sz w:val="22"/>
          <w:szCs w:val="22"/>
        </w:rPr>
      </w:pPr>
      <w:r w:rsidRPr="006B6991">
        <w:rPr>
          <w:rFonts w:cs="Arial"/>
          <w:sz w:val="22"/>
          <w:szCs w:val="22"/>
        </w:rPr>
        <w:t>Meet with your supervisor</w:t>
      </w:r>
      <w:r w:rsidR="00D248D5" w:rsidRPr="006B6991">
        <w:rPr>
          <w:rFonts w:cs="Arial"/>
          <w:sz w:val="22"/>
          <w:szCs w:val="22"/>
        </w:rPr>
        <w:t>, the person designated as a resource</w:t>
      </w:r>
      <w:r w:rsidRPr="006B6991">
        <w:rPr>
          <w:rFonts w:cs="Arial"/>
          <w:sz w:val="22"/>
          <w:szCs w:val="22"/>
        </w:rPr>
        <w:t xml:space="preserve"> or a </w:t>
      </w:r>
      <w:r w:rsidR="00D248D5" w:rsidRPr="006B6991">
        <w:rPr>
          <w:rFonts w:cs="Arial"/>
          <w:sz w:val="22"/>
          <w:szCs w:val="22"/>
        </w:rPr>
        <w:t>qualified Fuel Facility H</w:t>
      </w:r>
      <w:r w:rsidRPr="006B6991">
        <w:rPr>
          <w:rFonts w:cs="Arial"/>
          <w:sz w:val="22"/>
          <w:szCs w:val="22"/>
        </w:rPr>
        <w:t xml:space="preserve">ealth </w:t>
      </w:r>
      <w:r w:rsidR="00D248D5" w:rsidRPr="006B6991">
        <w:rPr>
          <w:rFonts w:cs="Arial"/>
          <w:sz w:val="22"/>
          <w:szCs w:val="22"/>
        </w:rPr>
        <w:t>P</w:t>
      </w:r>
      <w:r w:rsidRPr="006B6991">
        <w:rPr>
          <w:rFonts w:cs="Arial"/>
          <w:sz w:val="22"/>
          <w:szCs w:val="22"/>
        </w:rPr>
        <w:t xml:space="preserve">hysics </w:t>
      </w:r>
      <w:r w:rsidR="00D248D5" w:rsidRPr="006B6991">
        <w:rPr>
          <w:rFonts w:cs="Arial"/>
          <w:sz w:val="22"/>
          <w:szCs w:val="22"/>
        </w:rPr>
        <w:t>I</w:t>
      </w:r>
      <w:r w:rsidRPr="006B6991">
        <w:rPr>
          <w:rFonts w:cs="Arial"/>
          <w:sz w:val="22"/>
          <w:szCs w:val="22"/>
        </w:rPr>
        <w:t>nspector to discuss any questions you may have as a result of this guide.  Discuss the answers to the questions listed under the Evaluation Criteria section of this study guide with your supervisor</w:t>
      </w:r>
      <w:r w:rsidR="00B2436C" w:rsidRPr="006B6991">
        <w:rPr>
          <w:rFonts w:cs="Arial"/>
          <w:sz w:val="22"/>
          <w:szCs w:val="22"/>
        </w:rPr>
        <w:t xml:space="preserve"> or the person designated as a resource</w:t>
      </w:r>
      <w:r w:rsidRPr="006B6991">
        <w:rPr>
          <w:rFonts w:cs="Arial"/>
          <w:sz w:val="22"/>
          <w:szCs w:val="22"/>
        </w:rPr>
        <w:t>.</w:t>
      </w:r>
    </w:p>
    <w:p w:rsidR="00075416" w:rsidRPr="006B6991" w:rsidRDefault="00075416" w:rsidP="00EA45B5">
      <w:pPr>
        <w:pStyle w:val="References"/>
        <w:jc w:val="left"/>
        <w:rPr>
          <w:rFonts w:cs="Arial"/>
          <w:sz w:val="22"/>
          <w:szCs w:val="22"/>
        </w:rPr>
      </w:pPr>
    </w:p>
    <w:p w:rsidR="00075416" w:rsidRPr="006B6991" w:rsidRDefault="00075416" w:rsidP="00EA45B5">
      <w:pPr>
        <w:pStyle w:val="References"/>
        <w:jc w:val="left"/>
        <w:rPr>
          <w:rFonts w:cs="Arial"/>
          <w:sz w:val="22"/>
          <w:szCs w:val="22"/>
        </w:rPr>
      </w:pPr>
      <w:r w:rsidRPr="006B6991">
        <w:rPr>
          <w:rFonts w:cs="Arial"/>
          <w:b/>
          <w:sz w:val="22"/>
          <w:szCs w:val="22"/>
        </w:rPr>
        <w:t>DOCUMENTATION:</w:t>
      </w:r>
      <w:r w:rsidRPr="006B6991">
        <w:rPr>
          <w:rFonts w:cs="Arial"/>
          <w:sz w:val="22"/>
          <w:szCs w:val="22"/>
        </w:rPr>
        <w:tab/>
      </w:r>
      <w:r w:rsidR="006B6991">
        <w:rPr>
          <w:rFonts w:cs="Arial"/>
          <w:sz w:val="22"/>
          <w:szCs w:val="22"/>
        </w:rPr>
        <w:tab/>
      </w:r>
      <w:r w:rsidR="00B2436C" w:rsidRPr="006B6991">
        <w:rPr>
          <w:rFonts w:cs="Arial"/>
          <w:sz w:val="22"/>
          <w:szCs w:val="22"/>
        </w:rPr>
        <w:t xml:space="preserve">Fuel Facility </w:t>
      </w:r>
      <w:r w:rsidRPr="006B6991">
        <w:rPr>
          <w:rFonts w:cs="Arial"/>
          <w:sz w:val="22"/>
          <w:szCs w:val="22"/>
        </w:rPr>
        <w:t>Health Physics Inspector Proficiency Level Qualification Signature Card, Item SG-HP-2</w:t>
      </w:r>
    </w:p>
    <w:p w:rsidR="0042007A" w:rsidRDefault="0042007A" w:rsidP="0038362F">
      <w:pPr>
        <w:pStyle w:val="ISG"/>
        <w:rPr>
          <w:ins w:id="22" w:author="btc1" w:date="2014-06-19T09:18:00Z"/>
          <w:rFonts w:cs="Arial"/>
          <w:sz w:val="22"/>
          <w:szCs w:val="22"/>
        </w:rPr>
        <w:sectPr w:rsidR="0042007A" w:rsidSect="006E4BC9">
          <w:footerReference w:type="default" r:id="rId18"/>
          <w:pgSz w:w="12240" w:h="15840" w:code="1"/>
          <w:pgMar w:top="1440" w:right="1440" w:bottom="1440" w:left="1440" w:header="1440" w:footer="1440" w:gutter="0"/>
          <w:cols w:space="720"/>
          <w:noEndnote/>
          <w:docGrid w:linePitch="326"/>
        </w:sectPr>
      </w:pPr>
    </w:p>
    <w:p w:rsidR="00075416" w:rsidRPr="006B6991" w:rsidRDefault="00B2436C" w:rsidP="0038362F">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Study Guide</w:t>
      </w:r>
    </w:p>
    <w:p w:rsidR="0038362F" w:rsidRPr="006B6991" w:rsidRDefault="0038362F" w:rsidP="0038362F">
      <w:pPr>
        <w:pStyle w:val="ISG"/>
        <w:rPr>
          <w:rFonts w:cs="Arial"/>
          <w:sz w:val="22"/>
          <w:szCs w:val="22"/>
        </w:rPr>
      </w:pPr>
    </w:p>
    <w:p w:rsidR="00075416" w:rsidRPr="006B6991" w:rsidRDefault="00075416" w:rsidP="00195EE1">
      <w:pPr>
        <w:pStyle w:val="topic"/>
        <w:jc w:val="left"/>
        <w:outlineLvl w:val="2"/>
        <w:rPr>
          <w:rFonts w:cs="Arial"/>
          <w:sz w:val="22"/>
          <w:szCs w:val="22"/>
        </w:rPr>
      </w:pPr>
      <w:bookmarkStart w:id="23" w:name="_Toc210444883"/>
      <w:r w:rsidRPr="006B6991">
        <w:rPr>
          <w:rFonts w:cs="Arial"/>
          <w:b/>
          <w:sz w:val="22"/>
          <w:szCs w:val="22"/>
        </w:rPr>
        <w:t>TOPIC:</w:t>
      </w:r>
      <w:r w:rsidRPr="006B6991">
        <w:rPr>
          <w:rFonts w:cs="Arial"/>
          <w:sz w:val="22"/>
          <w:szCs w:val="22"/>
        </w:rPr>
        <w:tab/>
      </w:r>
      <w:r w:rsidRPr="006B6991">
        <w:rPr>
          <w:rFonts w:cs="Arial"/>
          <w:sz w:val="22"/>
          <w:szCs w:val="22"/>
        </w:rPr>
        <w:tab/>
      </w:r>
      <w:r w:rsidR="006B6991">
        <w:rPr>
          <w:rFonts w:cs="Arial"/>
          <w:sz w:val="22"/>
          <w:szCs w:val="22"/>
        </w:rPr>
        <w:tab/>
      </w:r>
      <w:r w:rsidRPr="006B6991">
        <w:rPr>
          <w:rFonts w:cs="Arial"/>
          <w:sz w:val="22"/>
          <w:szCs w:val="22"/>
        </w:rPr>
        <w:t>(SG-HP-3) Worker Radiation Protection</w:t>
      </w:r>
      <w:bookmarkEnd w:id="23"/>
      <w:r w:rsidR="00135550">
        <w:rPr>
          <w:rFonts w:cs="Arial"/>
          <w:sz w:val="22"/>
          <w:szCs w:val="22"/>
        </w:rPr>
        <w:fldChar w:fldCharType="begin"/>
      </w:r>
      <w:r w:rsidR="00135550">
        <w:instrText xml:space="preserve"> TC "</w:instrText>
      </w:r>
      <w:bookmarkStart w:id="24" w:name="_Toc383524514"/>
      <w:r w:rsidR="00135550" w:rsidRPr="003E3D34">
        <w:rPr>
          <w:rFonts w:cs="Arial"/>
          <w:sz w:val="22"/>
          <w:szCs w:val="22"/>
        </w:rPr>
        <w:instrText>(SG-HP-3) Worker Radiation Protection</w:instrText>
      </w:r>
      <w:bookmarkEnd w:id="24"/>
      <w:r w:rsidR="00135550">
        <w:instrText xml:space="preserve">" \f C \l "2" </w:instrText>
      </w:r>
      <w:r w:rsidR="00135550">
        <w:rPr>
          <w:rFonts w:cs="Arial"/>
          <w:sz w:val="22"/>
          <w:szCs w:val="22"/>
        </w:rPr>
        <w:fldChar w:fldCharType="end"/>
      </w:r>
    </w:p>
    <w:p w:rsidR="00075416" w:rsidRPr="006B6991" w:rsidRDefault="00075416" w:rsidP="00195EE1">
      <w:pPr>
        <w:pStyle w:val="topic"/>
        <w:jc w:val="left"/>
        <w:rPr>
          <w:rFonts w:cs="Arial"/>
          <w:sz w:val="22"/>
          <w:szCs w:val="22"/>
        </w:rPr>
      </w:pPr>
    </w:p>
    <w:p w:rsidR="00075416" w:rsidRPr="006B6991" w:rsidRDefault="00075416" w:rsidP="00195EE1">
      <w:pPr>
        <w:pStyle w:val="topic"/>
        <w:jc w:val="left"/>
        <w:rPr>
          <w:rFonts w:cs="Arial"/>
          <w:sz w:val="22"/>
          <w:szCs w:val="22"/>
        </w:rPr>
      </w:pPr>
      <w:r w:rsidRPr="006B6991">
        <w:rPr>
          <w:rFonts w:cs="Arial"/>
          <w:b/>
          <w:sz w:val="22"/>
          <w:szCs w:val="22"/>
        </w:rPr>
        <w:t>PURPOSE:</w:t>
      </w:r>
      <w:r w:rsidRPr="006B6991">
        <w:rPr>
          <w:rFonts w:cs="Arial"/>
          <w:sz w:val="22"/>
          <w:szCs w:val="22"/>
        </w:rPr>
        <w:tab/>
      </w:r>
      <w:r w:rsidRPr="006B6991">
        <w:rPr>
          <w:rFonts w:cs="Arial"/>
          <w:sz w:val="22"/>
          <w:szCs w:val="22"/>
        </w:rPr>
        <w:tab/>
        <w:t>The purpose of this guide is to familiarize you with the regulatory basis and historical agency positions related to occupational radiation protection.  The information is addressed in generic correspondence, Regulatory Guides (RG) and regulations that pertain to access controls to radiation protection.  The related IP is IP 83822, “Radiation Protection.”</w:t>
      </w:r>
    </w:p>
    <w:p w:rsidR="00075416" w:rsidRPr="006B6991" w:rsidRDefault="00075416" w:rsidP="00195EE1">
      <w:pPr>
        <w:pStyle w:val="extratopic"/>
        <w:jc w:val="left"/>
        <w:rPr>
          <w:rFonts w:cs="Arial"/>
          <w:sz w:val="22"/>
          <w:szCs w:val="22"/>
        </w:rPr>
      </w:pPr>
    </w:p>
    <w:p w:rsidR="00075416" w:rsidRPr="006B6991" w:rsidRDefault="00075416" w:rsidP="00195EE1">
      <w:pPr>
        <w:pStyle w:val="extratopic"/>
        <w:jc w:val="left"/>
        <w:rPr>
          <w:rFonts w:cs="Arial"/>
          <w:sz w:val="22"/>
          <w:szCs w:val="22"/>
        </w:rPr>
      </w:pPr>
      <w:r w:rsidRPr="006B6991">
        <w:rPr>
          <w:rFonts w:cs="Arial"/>
          <w:sz w:val="22"/>
          <w:szCs w:val="22"/>
        </w:rPr>
        <w:t>The IP has three main objectives:</w:t>
      </w:r>
    </w:p>
    <w:p w:rsidR="00075416" w:rsidRDefault="00075416" w:rsidP="00195EE1">
      <w:pPr>
        <w:pStyle w:val="1number"/>
        <w:numPr>
          <w:ilvl w:val="0"/>
          <w:numId w:val="6"/>
        </w:numPr>
        <w:jc w:val="left"/>
        <w:rPr>
          <w:rFonts w:cs="Arial"/>
          <w:sz w:val="22"/>
          <w:szCs w:val="22"/>
        </w:rPr>
      </w:pPr>
      <w:r w:rsidRPr="006B6991">
        <w:rPr>
          <w:rFonts w:cs="Arial"/>
          <w:sz w:val="22"/>
          <w:szCs w:val="22"/>
        </w:rPr>
        <w:t>Evaluation of the effectiveness of a licensee’s program for internal dose control to assure that doses to workers are below NRC limits</w:t>
      </w:r>
    </w:p>
    <w:p w:rsidR="002D6099" w:rsidRPr="006B6991" w:rsidRDefault="002D6099" w:rsidP="002D6099">
      <w:pPr>
        <w:pStyle w:val="1number"/>
        <w:numPr>
          <w:ilvl w:val="0"/>
          <w:numId w:val="0"/>
        </w:numPr>
        <w:ind w:left="2707"/>
        <w:jc w:val="left"/>
        <w:rPr>
          <w:rFonts w:cs="Arial"/>
          <w:sz w:val="22"/>
          <w:szCs w:val="22"/>
        </w:rPr>
      </w:pPr>
    </w:p>
    <w:p w:rsidR="00075416" w:rsidRDefault="00075416" w:rsidP="00195EE1">
      <w:pPr>
        <w:pStyle w:val="1number"/>
        <w:jc w:val="left"/>
        <w:rPr>
          <w:rFonts w:cs="Arial"/>
          <w:sz w:val="22"/>
          <w:szCs w:val="22"/>
        </w:rPr>
      </w:pPr>
      <w:r w:rsidRPr="006B6991">
        <w:rPr>
          <w:rFonts w:cs="Arial"/>
          <w:sz w:val="22"/>
          <w:szCs w:val="22"/>
        </w:rPr>
        <w:t>Evaluation of the effectiveness of a licensee’s program for external dose control to assure that doses to workers are below NRC limits</w:t>
      </w:r>
    </w:p>
    <w:p w:rsidR="002D6099" w:rsidRPr="006B6991" w:rsidRDefault="002D6099" w:rsidP="002D6099">
      <w:pPr>
        <w:pStyle w:val="1number"/>
        <w:numPr>
          <w:ilvl w:val="0"/>
          <w:numId w:val="0"/>
        </w:numPr>
        <w:ind w:left="2707"/>
        <w:jc w:val="left"/>
        <w:rPr>
          <w:rFonts w:cs="Arial"/>
          <w:sz w:val="22"/>
          <w:szCs w:val="22"/>
        </w:rPr>
      </w:pPr>
    </w:p>
    <w:p w:rsidR="00075416" w:rsidRPr="006B6991" w:rsidRDefault="00075416" w:rsidP="00195EE1">
      <w:pPr>
        <w:pStyle w:val="1number"/>
        <w:jc w:val="left"/>
        <w:rPr>
          <w:rFonts w:cs="Arial"/>
          <w:sz w:val="22"/>
          <w:szCs w:val="22"/>
        </w:rPr>
      </w:pPr>
      <w:r w:rsidRPr="006B6991">
        <w:rPr>
          <w:rFonts w:cs="Arial"/>
          <w:sz w:val="22"/>
          <w:szCs w:val="22"/>
        </w:rPr>
        <w:t>Evaluation of the effectiveness of a licensee’s program to assure that worker doses are as low as is reasonably achievable (ALARA).</w:t>
      </w:r>
    </w:p>
    <w:p w:rsidR="00075416" w:rsidRPr="006B6991" w:rsidRDefault="00075416" w:rsidP="00195EE1">
      <w:pPr>
        <w:pStyle w:val="extratopic"/>
        <w:jc w:val="left"/>
        <w:rPr>
          <w:rFonts w:cs="Arial"/>
          <w:sz w:val="22"/>
          <w:szCs w:val="22"/>
        </w:rPr>
      </w:pPr>
    </w:p>
    <w:p w:rsidR="00075416" w:rsidRPr="006B6991" w:rsidRDefault="00075416" w:rsidP="00195EE1">
      <w:pPr>
        <w:pStyle w:val="extratopic"/>
        <w:jc w:val="left"/>
        <w:rPr>
          <w:rFonts w:cs="Arial"/>
          <w:sz w:val="22"/>
          <w:szCs w:val="22"/>
        </w:rPr>
      </w:pPr>
      <w:r w:rsidRPr="006B6991">
        <w:rPr>
          <w:rFonts w:cs="Arial"/>
          <w:sz w:val="22"/>
          <w:szCs w:val="22"/>
        </w:rPr>
        <w:t>The inspection will determine whether the licensee has an adequate program, including administrative, operational, and engineering controls, to maintain occupational exposure ALARA.</w:t>
      </w:r>
    </w:p>
    <w:p w:rsidR="00075416" w:rsidRPr="006B6991" w:rsidRDefault="00075416" w:rsidP="00195EE1">
      <w:pPr>
        <w:pStyle w:val="extratopic"/>
        <w:jc w:val="left"/>
        <w:rPr>
          <w:rFonts w:cs="Arial"/>
          <w:sz w:val="22"/>
          <w:szCs w:val="22"/>
        </w:rPr>
      </w:pPr>
    </w:p>
    <w:p w:rsidR="00075416" w:rsidRPr="006B6991" w:rsidRDefault="00075416" w:rsidP="00195EE1">
      <w:pPr>
        <w:pStyle w:val="extratopic"/>
        <w:jc w:val="left"/>
        <w:rPr>
          <w:rFonts w:cs="Arial"/>
          <w:sz w:val="22"/>
          <w:szCs w:val="22"/>
        </w:rPr>
      </w:pPr>
      <w:r w:rsidRPr="006B6991">
        <w:rPr>
          <w:rFonts w:cs="Arial"/>
          <w:sz w:val="22"/>
          <w:szCs w:val="22"/>
        </w:rPr>
        <w:t xml:space="preserve">ALARA is the central concept of occupational radiation protection. In the United States the linear non-threshold dose response model was selected for its ease of application in a regulatory environment. </w:t>
      </w:r>
      <w:r w:rsidR="002D6099">
        <w:rPr>
          <w:rFonts w:cs="Arial"/>
          <w:sz w:val="22"/>
          <w:szCs w:val="22"/>
        </w:rPr>
        <w:t xml:space="preserve"> </w:t>
      </w:r>
      <w:r w:rsidRPr="006B6991">
        <w:rPr>
          <w:rFonts w:cs="Arial"/>
          <w:sz w:val="22"/>
          <w:szCs w:val="22"/>
        </w:rPr>
        <w:t>This model assumes that any exposure to ionizing radiation constitutes a risk and that risk increases proportionally with exposure. An outgrowth of this is the concept of maintaining collective dose ALARA, thereby minimizing the total risk associated with the use of radioactive materials. In order to minimize individual risk, individual exposures are also maintained ALARA with the collective exposure taking precedence.</w:t>
      </w:r>
    </w:p>
    <w:p w:rsidR="00075416" w:rsidRPr="006B6991" w:rsidRDefault="00075416" w:rsidP="00195EE1">
      <w:pPr>
        <w:pStyle w:val="extratopic"/>
        <w:jc w:val="left"/>
        <w:rPr>
          <w:rFonts w:cs="Arial"/>
          <w:sz w:val="22"/>
          <w:szCs w:val="22"/>
        </w:rPr>
      </w:pPr>
    </w:p>
    <w:p w:rsidR="00075416" w:rsidRPr="006B6991" w:rsidRDefault="00075416" w:rsidP="00195EE1">
      <w:pPr>
        <w:pStyle w:val="extratopic"/>
        <w:jc w:val="left"/>
        <w:rPr>
          <w:rFonts w:cs="Arial"/>
          <w:sz w:val="22"/>
          <w:szCs w:val="22"/>
        </w:rPr>
      </w:pPr>
      <w:r w:rsidRPr="006B6991">
        <w:rPr>
          <w:rFonts w:cs="Arial"/>
          <w:sz w:val="22"/>
          <w:szCs w:val="22"/>
        </w:rPr>
        <w:t>National Committee for Radiation Protection (NCRP) Publication 116 ALARA guidance can be summarized as follows:</w:t>
      </w:r>
    </w:p>
    <w:p w:rsidR="00075416" w:rsidRPr="006B6991" w:rsidRDefault="0063389D" w:rsidP="00195EE1">
      <w:pPr>
        <w:pStyle w:val="extratopic"/>
        <w:tabs>
          <w:tab w:val="clear" w:pos="2074"/>
          <w:tab w:val="left" w:pos="2070"/>
        </w:tabs>
        <w:ind w:left="2700" w:hanging="630"/>
        <w:jc w:val="left"/>
        <w:rPr>
          <w:rFonts w:cs="Arial"/>
          <w:sz w:val="22"/>
          <w:szCs w:val="22"/>
        </w:rPr>
      </w:pPr>
      <w:r w:rsidRPr="006B6991">
        <w:rPr>
          <w:rFonts w:cs="Arial"/>
          <w:sz w:val="22"/>
          <w:szCs w:val="22"/>
        </w:rPr>
        <w:tab/>
      </w:r>
      <w:r w:rsidR="00075416" w:rsidRPr="006B6991">
        <w:rPr>
          <w:rFonts w:cs="Arial"/>
          <w:sz w:val="22"/>
          <w:szCs w:val="22"/>
        </w:rPr>
        <w:t>Justification - The need to justify radiation dose on the basis of</w:t>
      </w:r>
      <w:r w:rsidR="00154307" w:rsidRPr="006B6991">
        <w:rPr>
          <w:rFonts w:cs="Arial"/>
          <w:sz w:val="22"/>
          <w:szCs w:val="22"/>
        </w:rPr>
        <w:t xml:space="preserve"> </w:t>
      </w:r>
      <w:r w:rsidR="00075416" w:rsidRPr="006B6991">
        <w:rPr>
          <w:rFonts w:cs="Arial"/>
          <w:sz w:val="22"/>
          <w:szCs w:val="22"/>
        </w:rPr>
        <w:t>benefit.</w:t>
      </w:r>
    </w:p>
    <w:p w:rsidR="00075416" w:rsidRPr="006B6991" w:rsidRDefault="002D6099" w:rsidP="00195EE1">
      <w:pPr>
        <w:pStyle w:val="extratopic"/>
        <w:tabs>
          <w:tab w:val="clear" w:pos="2074"/>
          <w:tab w:val="left" w:pos="2070"/>
        </w:tabs>
        <w:ind w:left="2700" w:hanging="626"/>
        <w:jc w:val="left"/>
        <w:rPr>
          <w:rFonts w:cs="Arial"/>
          <w:sz w:val="22"/>
          <w:szCs w:val="22"/>
        </w:rPr>
      </w:pPr>
      <w:r>
        <w:rPr>
          <w:rFonts w:cs="Arial"/>
          <w:sz w:val="22"/>
          <w:szCs w:val="22"/>
        </w:rPr>
        <w:tab/>
      </w:r>
      <w:r w:rsidR="00075416" w:rsidRPr="006B6991">
        <w:rPr>
          <w:rFonts w:cs="Arial"/>
          <w:sz w:val="22"/>
          <w:szCs w:val="22"/>
        </w:rPr>
        <w:t>Optimization - The need to ensure the benefits are maximized.</w:t>
      </w:r>
    </w:p>
    <w:p w:rsidR="00075416" w:rsidRPr="006B6991" w:rsidRDefault="002D6099" w:rsidP="00195EE1">
      <w:pPr>
        <w:pStyle w:val="extratopic"/>
        <w:tabs>
          <w:tab w:val="clear" w:pos="2074"/>
          <w:tab w:val="left" w:pos="2070"/>
        </w:tabs>
        <w:ind w:left="2700" w:hanging="630"/>
        <w:jc w:val="left"/>
        <w:rPr>
          <w:rFonts w:cs="Arial"/>
          <w:sz w:val="22"/>
          <w:szCs w:val="22"/>
        </w:rPr>
      </w:pPr>
      <w:r>
        <w:rPr>
          <w:rFonts w:cs="Arial"/>
          <w:sz w:val="22"/>
          <w:szCs w:val="22"/>
        </w:rPr>
        <w:tab/>
      </w:r>
      <w:r w:rsidR="00075416" w:rsidRPr="006B6991">
        <w:rPr>
          <w:rFonts w:cs="Arial"/>
          <w:sz w:val="22"/>
          <w:szCs w:val="22"/>
        </w:rPr>
        <w:t>Limitation - The need to apply dose limits.</w:t>
      </w:r>
    </w:p>
    <w:p w:rsidR="00075416" w:rsidRPr="006B6991" w:rsidRDefault="00075416"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COMPETENCY</w:t>
      </w:r>
    </w:p>
    <w:p w:rsidR="00075416" w:rsidRPr="006B6991" w:rsidRDefault="00075416"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AREA:</w:t>
      </w:r>
      <w:r w:rsidRPr="006B6991">
        <w:rPr>
          <w:sz w:val="22"/>
        </w:rPr>
        <w:t xml:space="preserve">  </w:t>
      </w:r>
      <w:r w:rsidRPr="006B6991">
        <w:rPr>
          <w:sz w:val="22"/>
        </w:rPr>
        <w:tab/>
      </w:r>
      <w:r w:rsidRPr="006B6991">
        <w:rPr>
          <w:sz w:val="22"/>
        </w:rPr>
        <w:tab/>
        <w:t>REGULATORY FRAMEWORK</w:t>
      </w:r>
    </w:p>
    <w:p w:rsidR="00075416" w:rsidRPr="006B6991" w:rsidRDefault="00075416"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b/>
      </w:r>
      <w:r w:rsidRPr="006B6991">
        <w:rPr>
          <w:sz w:val="22"/>
        </w:rPr>
        <w:tab/>
      </w:r>
      <w:r w:rsidRPr="006B6991">
        <w:rPr>
          <w:sz w:val="22"/>
        </w:rPr>
        <w:tab/>
      </w:r>
      <w:r w:rsidR="002D6DBA" w:rsidRPr="006B6991">
        <w:rPr>
          <w:sz w:val="22"/>
        </w:rPr>
        <w:tab/>
      </w:r>
      <w:r w:rsidRPr="006B6991">
        <w:rPr>
          <w:sz w:val="22"/>
        </w:rPr>
        <w:t>TECHNICAL AREA EXPERTISE</w:t>
      </w:r>
    </w:p>
    <w:p w:rsidR="0042007A" w:rsidRDefault="0042007A"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 w:author="btc1" w:date="2014-06-19T09:18:00Z"/>
          <w:sz w:val="22"/>
        </w:rPr>
        <w:sectPr w:rsidR="0042007A" w:rsidSect="006E4BC9">
          <w:footerReference w:type="default" r:id="rId19"/>
          <w:pgSz w:w="12240" w:h="15840" w:code="1"/>
          <w:pgMar w:top="1440" w:right="1440" w:bottom="1440" w:left="1440" w:header="1440" w:footer="1440" w:gutter="0"/>
          <w:cols w:space="720"/>
          <w:noEndnote/>
          <w:docGrid w:linePitch="326"/>
        </w:sectPr>
      </w:pPr>
    </w:p>
    <w:p w:rsidR="00075416" w:rsidRPr="006B6991" w:rsidRDefault="00075416"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 xml:space="preserve">LEVEL OF </w:t>
      </w:r>
    </w:p>
    <w:p w:rsidR="00075416" w:rsidRPr="006B6991" w:rsidRDefault="00075416"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EFFORT:</w:t>
      </w:r>
      <w:r w:rsidRPr="006B6991">
        <w:rPr>
          <w:sz w:val="22"/>
        </w:rPr>
        <w:tab/>
      </w:r>
      <w:r w:rsidRPr="006B6991">
        <w:rPr>
          <w:sz w:val="22"/>
        </w:rPr>
        <w:tab/>
        <w:t>80 hours</w:t>
      </w:r>
    </w:p>
    <w:p w:rsidR="00075416" w:rsidRPr="006B6991" w:rsidRDefault="00075416"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rStyle w:val="ReferencesChar"/>
          <w:b/>
          <w:sz w:val="22"/>
          <w:szCs w:val="22"/>
        </w:rPr>
        <w:t>REFERENCES:</w:t>
      </w:r>
      <w:r w:rsidR="002D6099">
        <w:rPr>
          <w:rStyle w:val="ReferencesChar"/>
          <w:b/>
          <w:sz w:val="22"/>
          <w:szCs w:val="22"/>
        </w:rPr>
        <w:tab/>
      </w:r>
      <w:r w:rsidRPr="006B6991">
        <w:rPr>
          <w:rStyle w:val="ReferencesChar"/>
          <w:sz w:val="22"/>
          <w:szCs w:val="22"/>
        </w:rPr>
        <w:t>1.</w:t>
      </w:r>
      <w:r w:rsidR="002D6099">
        <w:rPr>
          <w:rStyle w:val="ReferencesChar"/>
          <w:sz w:val="22"/>
          <w:szCs w:val="22"/>
        </w:rPr>
        <w:tab/>
      </w:r>
      <w:r w:rsidRPr="006B6991">
        <w:rPr>
          <w:rStyle w:val="ReferencesChar"/>
          <w:sz w:val="22"/>
          <w:szCs w:val="22"/>
        </w:rPr>
        <w:t>10 CFR Parts 19</w:t>
      </w:r>
      <w:r w:rsidRPr="006B6991">
        <w:rPr>
          <w:sz w:val="22"/>
        </w:rPr>
        <w:t xml:space="preserve"> and 20</w:t>
      </w:r>
    </w:p>
    <w:p w:rsidR="00075416" w:rsidRPr="006B6991" w:rsidRDefault="00075416" w:rsidP="00195EE1">
      <w:pPr>
        <w:pStyle w:val="2number"/>
        <w:numPr>
          <w:ilvl w:val="0"/>
          <w:numId w:val="0"/>
        </w:numPr>
        <w:tabs>
          <w:tab w:val="left" w:pos="2700"/>
        </w:tabs>
        <w:ind w:left="2074"/>
        <w:jc w:val="left"/>
        <w:rPr>
          <w:rFonts w:cs="Arial"/>
          <w:sz w:val="22"/>
          <w:szCs w:val="22"/>
        </w:rPr>
      </w:pPr>
    </w:p>
    <w:p w:rsidR="00075416" w:rsidRPr="006B6991" w:rsidRDefault="00075416" w:rsidP="00195EE1">
      <w:pPr>
        <w:pStyle w:val="2number"/>
        <w:numPr>
          <w:ilvl w:val="0"/>
          <w:numId w:val="7"/>
        </w:numPr>
        <w:jc w:val="left"/>
        <w:rPr>
          <w:rFonts w:cs="Arial"/>
          <w:sz w:val="22"/>
          <w:szCs w:val="22"/>
        </w:rPr>
      </w:pPr>
      <w:r w:rsidRPr="006B6991">
        <w:rPr>
          <w:rFonts w:cs="Arial"/>
          <w:sz w:val="22"/>
          <w:szCs w:val="22"/>
        </w:rPr>
        <w:t>NUREG-1736, Consolidated Guidance: 10 CFR Part 20- Standards for Protection Against Radiation read the sections that address the following:</w:t>
      </w:r>
    </w:p>
    <w:p w:rsidR="00075416" w:rsidRPr="006B6991" w:rsidRDefault="00075416" w:rsidP="00195EE1">
      <w:pPr>
        <w:pStyle w:val="225list"/>
        <w:jc w:val="left"/>
        <w:rPr>
          <w:rFonts w:cs="Arial"/>
          <w:sz w:val="22"/>
          <w:szCs w:val="22"/>
        </w:rPr>
      </w:pPr>
      <w:r w:rsidRPr="006B6991">
        <w:rPr>
          <w:rFonts w:cs="Arial"/>
          <w:sz w:val="22"/>
          <w:szCs w:val="22"/>
        </w:rPr>
        <w:t xml:space="preserve">10 CFR </w:t>
      </w:r>
      <w:proofErr w:type="gramStart"/>
      <w:r w:rsidRPr="006B6991">
        <w:rPr>
          <w:rFonts w:cs="Arial"/>
          <w:sz w:val="22"/>
          <w:szCs w:val="22"/>
        </w:rPr>
        <w:t>Part</w:t>
      </w:r>
      <w:proofErr w:type="gramEnd"/>
      <w:r w:rsidRPr="006B6991">
        <w:rPr>
          <w:rFonts w:cs="Arial"/>
          <w:sz w:val="22"/>
          <w:szCs w:val="22"/>
        </w:rPr>
        <w:t xml:space="preserve"> 20.1003</w:t>
      </w:r>
    </w:p>
    <w:p w:rsidR="00075416" w:rsidRPr="006B6991" w:rsidRDefault="00075416" w:rsidP="00195EE1">
      <w:pPr>
        <w:pStyle w:val="225list"/>
        <w:jc w:val="left"/>
        <w:rPr>
          <w:rFonts w:cs="Arial"/>
          <w:sz w:val="22"/>
          <w:szCs w:val="22"/>
        </w:rPr>
      </w:pPr>
      <w:r w:rsidRPr="006B6991">
        <w:rPr>
          <w:rFonts w:cs="Arial"/>
          <w:sz w:val="22"/>
          <w:szCs w:val="22"/>
        </w:rPr>
        <w:t xml:space="preserve">10 CFR </w:t>
      </w:r>
      <w:proofErr w:type="gramStart"/>
      <w:r w:rsidRPr="006B6991">
        <w:rPr>
          <w:rFonts w:cs="Arial"/>
          <w:sz w:val="22"/>
          <w:szCs w:val="22"/>
        </w:rPr>
        <w:t>Part</w:t>
      </w:r>
      <w:proofErr w:type="gramEnd"/>
      <w:r w:rsidRPr="006B6991">
        <w:rPr>
          <w:rFonts w:cs="Arial"/>
          <w:sz w:val="22"/>
          <w:szCs w:val="22"/>
        </w:rPr>
        <w:t xml:space="preserve"> 20.1101</w:t>
      </w:r>
    </w:p>
    <w:p w:rsidR="00075416" w:rsidRPr="006B6991" w:rsidRDefault="00075416" w:rsidP="00195EE1">
      <w:pPr>
        <w:pStyle w:val="225list"/>
        <w:jc w:val="left"/>
        <w:rPr>
          <w:rFonts w:cs="Arial"/>
          <w:sz w:val="22"/>
          <w:szCs w:val="22"/>
        </w:rPr>
      </w:pPr>
      <w:r w:rsidRPr="006B6991">
        <w:rPr>
          <w:rFonts w:cs="Arial"/>
          <w:sz w:val="22"/>
          <w:szCs w:val="22"/>
        </w:rPr>
        <w:t xml:space="preserve">10 CFR </w:t>
      </w:r>
      <w:proofErr w:type="gramStart"/>
      <w:r w:rsidRPr="006B6991">
        <w:rPr>
          <w:rFonts w:cs="Arial"/>
          <w:sz w:val="22"/>
          <w:szCs w:val="22"/>
        </w:rPr>
        <w:t>Part</w:t>
      </w:r>
      <w:proofErr w:type="gramEnd"/>
      <w:r w:rsidRPr="006B6991">
        <w:rPr>
          <w:rFonts w:cs="Arial"/>
          <w:sz w:val="22"/>
          <w:szCs w:val="22"/>
        </w:rPr>
        <w:t xml:space="preserve"> 20.1202 through 1204</w:t>
      </w:r>
    </w:p>
    <w:p w:rsidR="00075416" w:rsidRPr="006B6991" w:rsidRDefault="00075416" w:rsidP="00195EE1">
      <w:pPr>
        <w:pStyle w:val="225list"/>
        <w:jc w:val="left"/>
        <w:rPr>
          <w:rFonts w:cs="Arial"/>
          <w:sz w:val="22"/>
          <w:szCs w:val="22"/>
        </w:rPr>
      </w:pPr>
      <w:r w:rsidRPr="006B6991">
        <w:rPr>
          <w:rFonts w:cs="Arial"/>
          <w:sz w:val="22"/>
          <w:szCs w:val="22"/>
        </w:rPr>
        <w:t xml:space="preserve">10 CFR </w:t>
      </w:r>
      <w:proofErr w:type="gramStart"/>
      <w:r w:rsidRPr="006B6991">
        <w:rPr>
          <w:rFonts w:cs="Arial"/>
          <w:sz w:val="22"/>
          <w:szCs w:val="22"/>
        </w:rPr>
        <w:t>Part</w:t>
      </w:r>
      <w:proofErr w:type="gramEnd"/>
      <w:r w:rsidRPr="006B6991">
        <w:rPr>
          <w:rFonts w:cs="Arial"/>
          <w:sz w:val="22"/>
          <w:szCs w:val="22"/>
        </w:rPr>
        <w:t xml:space="preserve"> 20.1406 through 1502</w:t>
      </w:r>
    </w:p>
    <w:p w:rsidR="00075416" w:rsidRPr="006B6991" w:rsidRDefault="00075416" w:rsidP="00195EE1">
      <w:pPr>
        <w:pStyle w:val="225list"/>
        <w:jc w:val="left"/>
        <w:rPr>
          <w:rFonts w:cs="Arial"/>
          <w:sz w:val="22"/>
          <w:szCs w:val="22"/>
        </w:rPr>
      </w:pPr>
      <w:r w:rsidRPr="006B6991">
        <w:rPr>
          <w:rFonts w:cs="Arial"/>
          <w:sz w:val="22"/>
          <w:szCs w:val="22"/>
        </w:rPr>
        <w:t xml:space="preserve">10 CFR </w:t>
      </w:r>
      <w:proofErr w:type="gramStart"/>
      <w:r w:rsidRPr="006B6991">
        <w:rPr>
          <w:rFonts w:cs="Arial"/>
          <w:sz w:val="22"/>
          <w:szCs w:val="22"/>
        </w:rPr>
        <w:t>Part</w:t>
      </w:r>
      <w:proofErr w:type="gramEnd"/>
      <w:r w:rsidRPr="006B6991">
        <w:rPr>
          <w:rFonts w:cs="Arial"/>
          <w:sz w:val="22"/>
          <w:szCs w:val="22"/>
        </w:rPr>
        <w:t xml:space="preserve"> 20.1601 through 1602</w:t>
      </w:r>
    </w:p>
    <w:p w:rsidR="00075416" w:rsidRPr="006B6991" w:rsidRDefault="00075416" w:rsidP="00195EE1">
      <w:pPr>
        <w:pStyle w:val="225list"/>
        <w:jc w:val="left"/>
        <w:rPr>
          <w:rFonts w:cs="Arial"/>
          <w:sz w:val="22"/>
          <w:szCs w:val="22"/>
        </w:rPr>
      </w:pPr>
      <w:r w:rsidRPr="006B6991">
        <w:rPr>
          <w:rFonts w:cs="Arial"/>
          <w:sz w:val="22"/>
          <w:szCs w:val="22"/>
        </w:rPr>
        <w:t xml:space="preserve">10 CFR </w:t>
      </w:r>
      <w:proofErr w:type="gramStart"/>
      <w:r w:rsidRPr="006B6991">
        <w:rPr>
          <w:rFonts w:cs="Arial"/>
          <w:sz w:val="22"/>
          <w:szCs w:val="22"/>
        </w:rPr>
        <w:t>Part</w:t>
      </w:r>
      <w:proofErr w:type="gramEnd"/>
      <w:r w:rsidRPr="006B6991">
        <w:rPr>
          <w:rFonts w:cs="Arial"/>
          <w:sz w:val="22"/>
          <w:szCs w:val="22"/>
        </w:rPr>
        <w:t xml:space="preserve"> 20.1701 through 1906</w:t>
      </w:r>
    </w:p>
    <w:p w:rsidR="00075416" w:rsidRPr="006B6991" w:rsidRDefault="00075416" w:rsidP="00195EE1">
      <w:pPr>
        <w:rPr>
          <w:sz w:val="22"/>
        </w:rPr>
      </w:pPr>
    </w:p>
    <w:p w:rsidR="00075416" w:rsidRDefault="00075416" w:rsidP="00195EE1">
      <w:pPr>
        <w:pStyle w:val="2number"/>
        <w:jc w:val="left"/>
        <w:rPr>
          <w:rFonts w:cs="Arial"/>
          <w:sz w:val="22"/>
          <w:szCs w:val="22"/>
        </w:rPr>
      </w:pPr>
      <w:r w:rsidRPr="006B6991">
        <w:rPr>
          <w:rFonts w:cs="Arial"/>
          <w:sz w:val="22"/>
          <w:szCs w:val="22"/>
        </w:rPr>
        <w:t>RG 8.9, “Acceptable Concepts, Models, Equations, and Assumptions for a Bioassay Program” (Rev 1, ML003739554)</w:t>
      </w:r>
    </w:p>
    <w:p w:rsidR="008C7EE0" w:rsidRPr="008C7EE0" w:rsidRDefault="008C7EE0" w:rsidP="008C7EE0">
      <w:pPr>
        <w:pStyle w:val="2number"/>
        <w:numPr>
          <w:ilvl w:val="0"/>
          <w:numId w:val="0"/>
        </w:numPr>
        <w:ind w:left="2707" w:hanging="633"/>
        <w:jc w:val="left"/>
        <w:rPr>
          <w:rFonts w:cs="Arial"/>
          <w:sz w:val="22"/>
          <w:szCs w:val="22"/>
        </w:rPr>
      </w:pPr>
    </w:p>
    <w:p w:rsidR="00075416" w:rsidRPr="006B6991" w:rsidRDefault="00075416" w:rsidP="00195EE1">
      <w:pPr>
        <w:pStyle w:val="2number"/>
        <w:jc w:val="left"/>
        <w:rPr>
          <w:rFonts w:cs="Arial"/>
          <w:sz w:val="22"/>
          <w:szCs w:val="22"/>
        </w:rPr>
      </w:pPr>
      <w:r w:rsidRPr="006B6991">
        <w:rPr>
          <w:rFonts w:cs="Arial"/>
          <w:sz w:val="22"/>
          <w:szCs w:val="22"/>
        </w:rPr>
        <w:t>RG 8.10, “Operating Philosophy for Maintaining Occupational Radiation Exposures As Low As Is Reasonably Achievable” (Rev. 1-R) (ML003739563)</w:t>
      </w:r>
      <w:r w:rsidR="002D6DBA"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RG 8.11, “Applications of Bioassay for Uranium” (ML003739450)</w:t>
      </w:r>
      <w:r w:rsidR="002D6DBA"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RG 8.13, “Instructions Concerning Prenatal Radiation Exposure” (Rev. 3, ML003739505)</w:t>
      </w:r>
      <w:r w:rsidR="002D6DBA"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RG 8.24, “Health Physics Surveys During Enriched Uranium-235 Processing and Fuel Fabrication” (Rev. 1, ML003739609)</w:t>
      </w:r>
      <w:r w:rsidR="002D6DBA"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RG 8.25, “Air Sampling in the Workplace” (ML003739616)</w:t>
      </w:r>
      <w:r w:rsidR="002D6DBA"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RG 8.29, “Instruction Concerning Risks from Occupational Radiation Exposure” (Rev. 1, ML003739401)</w:t>
      </w:r>
      <w:r w:rsidR="002D6DBA"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RG 8.36, “Radiation Dose to the Embryo/Fetus” (ML003739548)</w:t>
      </w:r>
      <w:r w:rsidR="002D6DBA"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General Health Physics Practices for Fuel Cycle Facilities Course Trainee Guide</w:t>
      </w:r>
      <w:r w:rsidR="002D6DBA" w:rsidRPr="006B6991">
        <w:rPr>
          <w:rFonts w:cs="Arial"/>
          <w:sz w:val="22"/>
          <w:szCs w:val="22"/>
        </w:rPr>
        <w:br/>
        <w:t xml:space="preserve">  </w:t>
      </w:r>
    </w:p>
    <w:p w:rsidR="00075416" w:rsidRPr="006B6991" w:rsidRDefault="00075416" w:rsidP="00195EE1">
      <w:pPr>
        <w:pStyle w:val="2number"/>
        <w:jc w:val="left"/>
        <w:rPr>
          <w:rFonts w:cs="Arial"/>
          <w:sz w:val="22"/>
          <w:szCs w:val="22"/>
        </w:rPr>
      </w:pPr>
      <w:r w:rsidRPr="006B6991">
        <w:rPr>
          <w:rFonts w:cs="Arial"/>
          <w:sz w:val="22"/>
          <w:szCs w:val="22"/>
        </w:rPr>
        <w:t xml:space="preserve">ANSI N13.1, “Guide to Sampling Airborne Radioactive </w:t>
      </w:r>
      <w:r w:rsidR="002D6DBA" w:rsidRPr="006B6991">
        <w:rPr>
          <w:rFonts w:cs="Arial"/>
          <w:sz w:val="22"/>
          <w:szCs w:val="22"/>
        </w:rPr>
        <w:t xml:space="preserve">                         </w:t>
      </w:r>
      <w:r w:rsidRPr="006B6991">
        <w:rPr>
          <w:rFonts w:cs="Arial"/>
          <w:sz w:val="22"/>
          <w:szCs w:val="22"/>
        </w:rPr>
        <w:t>Materials in Nuclear Facilities”</w:t>
      </w:r>
      <w:r w:rsidR="002D6DBA" w:rsidRPr="006B6991">
        <w:rPr>
          <w:rFonts w:cs="Arial"/>
          <w:sz w:val="22"/>
          <w:szCs w:val="22"/>
        </w:rPr>
        <w:br/>
      </w:r>
    </w:p>
    <w:p w:rsidR="0042007A" w:rsidRDefault="00075416" w:rsidP="00195EE1">
      <w:pPr>
        <w:pStyle w:val="2number"/>
        <w:jc w:val="left"/>
        <w:rPr>
          <w:rFonts w:cs="Arial"/>
          <w:sz w:val="22"/>
          <w:szCs w:val="22"/>
        </w:rPr>
        <w:sectPr w:rsidR="0042007A" w:rsidSect="006E4BC9">
          <w:footerReference w:type="default" r:id="rId20"/>
          <w:pgSz w:w="12240" w:h="15840" w:code="1"/>
          <w:pgMar w:top="1440" w:right="1440" w:bottom="1440" w:left="1440" w:header="1440" w:footer="1440" w:gutter="0"/>
          <w:cols w:space="720"/>
          <w:noEndnote/>
          <w:docGrid w:linePitch="326"/>
        </w:sectPr>
      </w:pPr>
      <w:r w:rsidRPr="006B6991">
        <w:rPr>
          <w:rFonts w:cs="Arial"/>
          <w:sz w:val="22"/>
          <w:szCs w:val="22"/>
        </w:rPr>
        <w:t>ANSI N42.17B, “Performance Specifications for Health Physics Instrumentation - Occupational Airborne Radioactivity Monitoring Instrumentation”</w:t>
      </w:r>
    </w:p>
    <w:p w:rsidR="00075416" w:rsidRPr="006B6991" w:rsidRDefault="00075416" w:rsidP="0042007A">
      <w:pPr>
        <w:pStyle w:val="2number"/>
        <w:numPr>
          <w:ilvl w:val="0"/>
          <w:numId w:val="0"/>
        </w:numPr>
        <w:ind w:left="2707" w:hanging="633"/>
        <w:jc w:val="left"/>
        <w:rPr>
          <w:rFonts w:cs="Arial"/>
          <w:sz w:val="22"/>
          <w:szCs w:val="22"/>
        </w:rPr>
      </w:pPr>
    </w:p>
    <w:p w:rsidR="00075416" w:rsidRPr="006B6991" w:rsidRDefault="00075416" w:rsidP="00195EE1">
      <w:pPr>
        <w:pStyle w:val="2number"/>
        <w:jc w:val="left"/>
        <w:rPr>
          <w:rFonts w:cs="Arial"/>
          <w:sz w:val="22"/>
          <w:szCs w:val="22"/>
        </w:rPr>
      </w:pPr>
      <w:r w:rsidRPr="006B6991">
        <w:rPr>
          <w:rFonts w:cs="Arial"/>
          <w:sz w:val="22"/>
          <w:szCs w:val="22"/>
        </w:rPr>
        <w:t>ANSI Z88.2, “Respiratory Protection”</w:t>
      </w:r>
      <w:r w:rsidR="002D6DBA"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ANSI N13.6, “Performance Criteria for Instrumentation Used for In-Plant Plutonium Monitoring”</w:t>
      </w:r>
      <w:r w:rsidR="002D6DBA"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NUREG/CR-0041, “Manual of Respiratory Protection Against Airborne Radioactive Materials” (Rev. 1, ML062350101)</w:t>
      </w:r>
      <w:r w:rsidR="002D6DBA"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Health Physics Positions (HPPOS)-018, 020, 021, 022, and 217 (These papers are found on the NRC’s Public Website: About NRC &gt; How NRC Protects You &gt; Health Physics Positions Based on 10 CFR Part 20)</w:t>
      </w:r>
    </w:p>
    <w:p w:rsidR="00075416" w:rsidRPr="006B6991" w:rsidRDefault="00075416" w:rsidP="00195EE1">
      <w:pPr>
        <w:pStyle w:val="2number"/>
        <w:numPr>
          <w:ilvl w:val="0"/>
          <w:numId w:val="0"/>
        </w:numPr>
        <w:tabs>
          <w:tab w:val="left" w:pos="2700"/>
        </w:tabs>
        <w:jc w:val="left"/>
        <w:rPr>
          <w:rFonts w:cs="Arial"/>
          <w:sz w:val="22"/>
          <w:szCs w:val="22"/>
        </w:rPr>
      </w:pPr>
    </w:p>
    <w:p w:rsidR="00075416" w:rsidRPr="006B6991" w:rsidRDefault="00075416" w:rsidP="00195EE1">
      <w:pPr>
        <w:pStyle w:val="2number"/>
        <w:jc w:val="left"/>
        <w:rPr>
          <w:rFonts w:cs="Arial"/>
          <w:sz w:val="22"/>
          <w:szCs w:val="22"/>
        </w:rPr>
      </w:pPr>
      <w:r w:rsidRPr="006B6991">
        <w:rPr>
          <w:rFonts w:cs="Arial"/>
          <w:sz w:val="22"/>
          <w:szCs w:val="22"/>
        </w:rPr>
        <w:t>NUREG/CR- 5569, Rev 1.</w:t>
      </w:r>
      <w:r w:rsidR="00081D62"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 xml:space="preserve">NUREG/CR-5631, “Contribution of Maternal Radionuclide Burdens to Prenatal Radiation Doses” (Rev 2, ML061870465) </w:t>
      </w:r>
      <w:r w:rsidR="00081D62"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NCRP 128, “Radionuclide Exposure of  Embryo/Fetus”</w:t>
      </w:r>
      <w:r w:rsidR="00081D62"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HPPOS-088, “Corrections for Sample Conditions for Air and Gas Monitoring”</w:t>
      </w:r>
      <w:r w:rsidR="00081D62"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HPPOS-279, “Technical Assistance Request Regarding Electronic Calibration of Survey Instruments”</w:t>
      </w:r>
      <w:r w:rsidR="00081D62"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 xml:space="preserve">Information Notice 85-87, “Hazards of </w:t>
      </w:r>
      <w:proofErr w:type="spellStart"/>
      <w:r w:rsidRPr="006B6991">
        <w:rPr>
          <w:rFonts w:cs="Arial"/>
          <w:sz w:val="22"/>
          <w:szCs w:val="22"/>
        </w:rPr>
        <w:t>Inerting</w:t>
      </w:r>
      <w:proofErr w:type="spellEnd"/>
      <w:r w:rsidRPr="006B6991">
        <w:rPr>
          <w:rFonts w:cs="Arial"/>
          <w:sz w:val="22"/>
          <w:szCs w:val="22"/>
        </w:rPr>
        <w:t xml:space="preserve"> Atmospheres”</w:t>
      </w:r>
      <w:r w:rsidR="00081D62"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Information Notice 98-20, “Problems with Emergency Preparedness Respiratory Protection Programs”</w:t>
      </w:r>
      <w:r w:rsidR="00081D62"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HPPOS-147, “Respirator User’s Notice -Use of Unapproved Subassemblies” (NIOSH warns against the use of unapproved subassemblies (parts and components) and unauthorized modifications for/of approved respirators)</w:t>
      </w:r>
      <w:r w:rsidR="00081D62"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Federal Register Notice 64, Page 54543, Part 20, Subpart H revision in 1999, Final Rule Summary, “Respiratory Protection and Controls to Restrict Internal Exposure.”</w:t>
      </w:r>
    </w:p>
    <w:p w:rsidR="0063389D" w:rsidRPr="006B6991" w:rsidRDefault="0063389D" w:rsidP="00195EE1">
      <w:pPr>
        <w:pStyle w:val="2number"/>
        <w:numPr>
          <w:ilvl w:val="0"/>
          <w:numId w:val="0"/>
        </w:numPr>
        <w:ind w:left="2707" w:hanging="633"/>
        <w:jc w:val="left"/>
        <w:rPr>
          <w:rFonts w:cs="Arial"/>
          <w:sz w:val="22"/>
          <w:szCs w:val="22"/>
        </w:rPr>
      </w:pPr>
      <w:r w:rsidRPr="006B6991">
        <w:rPr>
          <w:rFonts w:cs="Arial"/>
          <w:sz w:val="22"/>
          <w:szCs w:val="22"/>
        </w:rPr>
        <w:t xml:space="preserve"> </w:t>
      </w:r>
    </w:p>
    <w:tbl>
      <w:tblPr>
        <w:tblStyle w:val="TableGrid"/>
        <w:tblW w:w="0" w:type="auto"/>
        <w:tblInd w:w="2178" w:type="dxa"/>
        <w:tblLook w:val="01E0" w:firstRow="1" w:lastRow="1" w:firstColumn="1" w:lastColumn="1" w:noHBand="0" w:noVBand="0"/>
      </w:tblPr>
      <w:tblGrid>
        <w:gridCol w:w="7110"/>
      </w:tblGrid>
      <w:tr w:rsidR="0063389D" w:rsidRPr="006B6991" w:rsidTr="0063389D">
        <w:tc>
          <w:tcPr>
            <w:tcW w:w="7110" w:type="dxa"/>
          </w:tcPr>
          <w:p w:rsidR="0063389D" w:rsidRPr="006B6991" w:rsidRDefault="0063389D" w:rsidP="00195EE1">
            <w:pPr>
              <w:pStyle w:val="2number"/>
              <w:numPr>
                <w:ilvl w:val="0"/>
                <w:numId w:val="0"/>
              </w:numPr>
              <w:jc w:val="left"/>
              <w:rPr>
                <w:rFonts w:cs="Arial"/>
                <w:sz w:val="22"/>
                <w:szCs w:val="22"/>
              </w:rPr>
            </w:pPr>
            <w:r w:rsidRPr="006B6991">
              <w:rPr>
                <w:rFonts w:cs="Arial"/>
                <w:sz w:val="22"/>
                <w:szCs w:val="22"/>
              </w:rPr>
              <w:t>NOTE:  This SG should be done in the office prior to performing the corresponding OJT at a licensee site.</w:t>
            </w:r>
          </w:p>
        </w:tc>
      </w:tr>
    </w:tbl>
    <w:p w:rsidR="0042007A" w:rsidRDefault="0042007A" w:rsidP="00195EE1">
      <w:pPr>
        <w:pStyle w:val="2number"/>
        <w:numPr>
          <w:ilvl w:val="0"/>
          <w:numId w:val="0"/>
        </w:numPr>
        <w:ind w:left="2707" w:hanging="633"/>
        <w:jc w:val="left"/>
        <w:rPr>
          <w:rFonts w:cs="Arial"/>
          <w:sz w:val="22"/>
          <w:szCs w:val="22"/>
        </w:rPr>
        <w:sectPr w:rsidR="0042007A" w:rsidSect="004E0A67">
          <w:footerReference w:type="default" r:id="rId21"/>
          <w:pgSz w:w="12240" w:h="15840" w:code="1"/>
          <w:pgMar w:top="1440" w:right="1440" w:bottom="1440" w:left="1440" w:header="1440" w:footer="1440" w:gutter="0"/>
          <w:cols w:space="720"/>
          <w:noEndnote/>
          <w:docGrid w:linePitch="326"/>
        </w:sectPr>
      </w:pPr>
    </w:p>
    <w:p w:rsidR="00075416" w:rsidRPr="006B6991" w:rsidRDefault="00075416" w:rsidP="0038362F">
      <w:pPr>
        <w:tabs>
          <w:tab w:val="left" w:pos="274"/>
          <w:tab w:val="left" w:pos="806"/>
          <w:tab w:val="left" w:pos="1440"/>
          <w:tab w:val="left" w:pos="2074"/>
          <w:tab w:val="left" w:pos="2707"/>
          <w:tab w:val="left" w:pos="3240"/>
          <w:tab w:val="left" w:pos="3874"/>
          <w:tab w:val="left" w:pos="4507"/>
          <w:tab w:val="left" w:pos="5674"/>
          <w:tab w:val="left" w:pos="6307"/>
          <w:tab w:val="left" w:pos="7474"/>
          <w:tab w:val="left" w:pos="8107"/>
          <w:tab w:val="left" w:pos="8726"/>
        </w:tabs>
        <w:rPr>
          <w:sz w:val="22"/>
        </w:rPr>
      </w:pPr>
    </w:p>
    <w:p w:rsidR="00075416" w:rsidRPr="006B6991" w:rsidRDefault="00075416"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 xml:space="preserve">EVALUATION </w:t>
      </w:r>
    </w:p>
    <w:p w:rsidR="00075416" w:rsidRPr="006B6991" w:rsidRDefault="00075416"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rPr>
      </w:pPr>
      <w:r w:rsidRPr="006B6991">
        <w:rPr>
          <w:rStyle w:val="ReferencesChar"/>
          <w:b/>
          <w:sz w:val="22"/>
          <w:szCs w:val="22"/>
        </w:rPr>
        <w:t>CRITERIA:</w:t>
      </w:r>
      <w:r w:rsidRPr="006B6991">
        <w:rPr>
          <w:rStyle w:val="ReferencesChar"/>
          <w:sz w:val="22"/>
          <w:szCs w:val="22"/>
        </w:rPr>
        <w:tab/>
      </w:r>
      <w:r w:rsidRPr="006B6991">
        <w:rPr>
          <w:rStyle w:val="ReferencesChar"/>
          <w:sz w:val="22"/>
          <w:szCs w:val="22"/>
        </w:rPr>
        <w:tab/>
        <w:t>Upon completion of this independent</w:t>
      </w:r>
      <w:r w:rsidRPr="006B6991">
        <w:rPr>
          <w:sz w:val="22"/>
        </w:rPr>
        <w:t xml:space="preserve"> study guide you should be able to:</w:t>
      </w:r>
    </w:p>
    <w:p w:rsidR="00FB2724" w:rsidRPr="006B6991" w:rsidRDefault="00FB2724" w:rsidP="00195EE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rPr>
      </w:pPr>
    </w:p>
    <w:p w:rsidR="00075416" w:rsidRPr="006B6991" w:rsidRDefault="00075416" w:rsidP="00195EE1">
      <w:pPr>
        <w:pStyle w:val="1number"/>
        <w:numPr>
          <w:ilvl w:val="0"/>
          <w:numId w:val="8"/>
        </w:numPr>
        <w:jc w:val="left"/>
        <w:rPr>
          <w:rFonts w:cs="Arial"/>
          <w:sz w:val="22"/>
          <w:szCs w:val="22"/>
        </w:rPr>
      </w:pPr>
      <w:r w:rsidRPr="006B6991">
        <w:rPr>
          <w:rFonts w:cs="Arial"/>
          <w:sz w:val="22"/>
          <w:szCs w:val="22"/>
        </w:rPr>
        <w:t>Discuss the regulatory requirements associated with airborne radioactivity areas, radiation areas and high radiation areas.</w:t>
      </w:r>
      <w:r w:rsidR="00FB2724"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Discuss the regulatory requirements associated with surveys and be able to describe what may constitute a survey other than documented direct meter measurements.</w:t>
      </w:r>
      <w:r w:rsidR="00FB2724"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Describe the essential elements of an internal dose control and monitoring system</w:t>
      </w:r>
      <w:r w:rsidR="00FB2724"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Describe the essential elements of an air sampling and evaluation program to monitor intakes of airborne uranium, plutonium, and technetium-99.</w:t>
      </w:r>
      <w:r w:rsidR="00FB2724"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Describe the responsibility of a licensee for limiting, monitoring and tracking the exposure of a declared pregnant worker.</w:t>
      </w:r>
    </w:p>
    <w:p w:rsidR="00075416" w:rsidRPr="006B6991" w:rsidRDefault="00075416" w:rsidP="00195EE1">
      <w:pPr>
        <w:pStyle w:val="lettering"/>
        <w:tabs>
          <w:tab w:val="clear" w:pos="2707"/>
          <w:tab w:val="clear" w:pos="3874"/>
          <w:tab w:val="left" w:pos="2700"/>
          <w:tab w:val="left" w:pos="3240"/>
        </w:tabs>
        <w:ind w:left="3240"/>
        <w:jc w:val="left"/>
        <w:rPr>
          <w:rFonts w:cs="Arial"/>
          <w:sz w:val="22"/>
          <w:szCs w:val="22"/>
        </w:rPr>
      </w:pPr>
      <w:r w:rsidRPr="006B6991">
        <w:rPr>
          <w:rFonts w:cs="Arial"/>
          <w:sz w:val="22"/>
          <w:szCs w:val="22"/>
        </w:rPr>
        <w:t>Discuss the timing of licensee actions.</w:t>
      </w:r>
    </w:p>
    <w:p w:rsidR="00075416" w:rsidRPr="006B6991" w:rsidRDefault="00075416" w:rsidP="00195EE1">
      <w:pPr>
        <w:pStyle w:val="lettering"/>
        <w:tabs>
          <w:tab w:val="clear" w:pos="3683"/>
          <w:tab w:val="num" w:pos="1440"/>
          <w:tab w:val="left" w:pos="3240"/>
        </w:tabs>
        <w:ind w:left="3240" w:hanging="540"/>
        <w:jc w:val="left"/>
        <w:rPr>
          <w:rFonts w:cs="Arial"/>
          <w:sz w:val="22"/>
          <w:szCs w:val="22"/>
        </w:rPr>
      </w:pPr>
      <w:r w:rsidRPr="006B6991">
        <w:rPr>
          <w:rFonts w:cs="Arial"/>
          <w:sz w:val="22"/>
          <w:szCs w:val="22"/>
        </w:rPr>
        <w:t>Discuss the embryo/fetus exposure limits</w:t>
      </w:r>
    </w:p>
    <w:p w:rsidR="00911BC5" w:rsidRPr="006B6991" w:rsidRDefault="00075416" w:rsidP="00195EE1">
      <w:pPr>
        <w:pStyle w:val="lettering"/>
        <w:tabs>
          <w:tab w:val="clear" w:pos="3683"/>
          <w:tab w:val="num" w:pos="3240"/>
        </w:tabs>
        <w:ind w:left="3240" w:hanging="540"/>
        <w:jc w:val="left"/>
        <w:rPr>
          <w:rFonts w:cs="Arial"/>
          <w:sz w:val="22"/>
          <w:szCs w:val="22"/>
        </w:rPr>
      </w:pPr>
      <w:r w:rsidRPr="006B6991">
        <w:rPr>
          <w:rFonts w:cs="Arial"/>
          <w:sz w:val="22"/>
          <w:szCs w:val="22"/>
        </w:rPr>
        <w:t>Discuss the inspection considerations detailed in IP 83822.</w:t>
      </w:r>
      <w:r w:rsidR="00911BC5"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 xml:space="preserve">Describe the elements of an internal </w:t>
      </w:r>
      <w:proofErr w:type="spellStart"/>
      <w:r w:rsidRPr="006B6991">
        <w:rPr>
          <w:rFonts w:cs="Arial"/>
          <w:sz w:val="22"/>
          <w:szCs w:val="22"/>
        </w:rPr>
        <w:t>dosimetry</w:t>
      </w:r>
      <w:proofErr w:type="spellEnd"/>
      <w:r w:rsidRPr="006B6991">
        <w:rPr>
          <w:rFonts w:cs="Arial"/>
          <w:sz w:val="22"/>
          <w:szCs w:val="22"/>
        </w:rPr>
        <w:t xml:space="preserve"> program (in-vivo counting, urinalysis, and fecal analysis) for uranium and plutonium.</w:t>
      </w:r>
      <w:r w:rsidR="00911BC5"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Describe the limitations of an air sampling program for monitoring internal dose (lapel and area air samplers).</w:t>
      </w:r>
      <w:r w:rsidR="00911BC5"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Explain air sampler calibration techniques.</w:t>
      </w:r>
      <w:r w:rsidR="00911BC5"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Describe appropriate calibration techniques for radiation survey meters.</w:t>
      </w:r>
      <w:r w:rsidR="00911BC5"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Explain the complexities of neutron dose monitoring (for plutonium processing).</w:t>
      </w:r>
      <w:r w:rsidR="00911BC5"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Describe the essential elements of a basic respiratory protection program that would be acceptable to the NRC based on 10 Part 20.</w:t>
      </w:r>
      <w:r w:rsidR="00911BC5"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 xml:space="preserve">Explain the potential consequences of not using a </w:t>
      </w:r>
      <w:proofErr w:type="spellStart"/>
      <w:r w:rsidRPr="006B6991">
        <w:rPr>
          <w:rFonts w:cs="Arial"/>
          <w:sz w:val="22"/>
          <w:szCs w:val="22"/>
        </w:rPr>
        <w:t>Self Contained</w:t>
      </w:r>
      <w:proofErr w:type="spellEnd"/>
      <w:r w:rsidRPr="006B6991">
        <w:rPr>
          <w:rFonts w:cs="Arial"/>
          <w:sz w:val="22"/>
          <w:szCs w:val="22"/>
        </w:rPr>
        <w:t xml:space="preserve"> Breathing Apparatus (SCBA) in immediately dangerous to life or health (IDLH) environments</w:t>
      </w:r>
      <w:r w:rsidR="002D6099">
        <w:rPr>
          <w:rFonts w:cs="Arial"/>
          <w:sz w:val="22"/>
          <w:szCs w:val="22"/>
        </w:rPr>
        <w:t xml:space="preserve"> (such as uranium hexafluoride [</w:t>
      </w:r>
      <w:r w:rsidRPr="006B6991">
        <w:rPr>
          <w:rFonts w:cs="Arial"/>
          <w:sz w:val="22"/>
          <w:szCs w:val="22"/>
        </w:rPr>
        <w:t>UF</w:t>
      </w:r>
      <w:r w:rsidRPr="006B6991">
        <w:rPr>
          <w:rFonts w:cs="Arial"/>
          <w:sz w:val="22"/>
          <w:szCs w:val="22"/>
          <w:vertAlign w:val="subscript"/>
        </w:rPr>
        <w:t>6</w:t>
      </w:r>
      <w:r w:rsidR="002D6099">
        <w:rPr>
          <w:rFonts w:cs="Arial"/>
          <w:sz w:val="22"/>
          <w:szCs w:val="22"/>
        </w:rPr>
        <w:t xml:space="preserve">] </w:t>
      </w:r>
      <w:r w:rsidRPr="006B6991">
        <w:rPr>
          <w:rFonts w:cs="Arial"/>
          <w:sz w:val="22"/>
          <w:szCs w:val="22"/>
        </w:rPr>
        <w:t>clouds or inert atmospheres).</w:t>
      </w:r>
      <w:r w:rsidR="00911BC5" w:rsidRPr="006B6991">
        <w:rPr>
          <w:rFonts w:cs="Arial"/>
          <w:sz w:val="22"/>
          <w:szCs w:val="22"/>
        </w:rPr>
        <w:br/>
      </w:r>
    </w:p>
    <w:p w:rsidR="0042007A" w:rsidRDefault="00075416" w:rsidP="00195EE1">
      <w:pPr>
        <w:pStyle w:val="1number"/>
        <w:jc w:val="left"/>
        <w:rPr>
          <w:rFonts w:cs="Arial"/>
          <w:sz w:val="22"/>
          <w:szCs w:val="22"/>
        </w:rPr>
        <w:sectPr w:rsidR="0042007A" w:rsidSect="006E4BC9">
          <w:pgSz w:w="12240" w:h="15840" w:code="1"/>
          <w:pgMar w:top="1440" w:right="1440" w:bottom="1440" w:left="1440" w:header="1440" w:footer="1440" w:gutter="0"/>
          <w:cols w:space="720"/>
          <w:noEndnote/>
          <w:docGrid w:linePitch="326"/>
        </w:sectPr>
      </w:pPr>
      <w:r w:rsidRPr="006B6991">
        <w:rPr>
          <w:rFonts w:cs="Arial"/>
          <w:sz w:val="22"/>
          <w:szCs w:val="22"/>
        </w:rPr>
        <w:t>Describe deficiencies that are commonly found in respiratory protection programs.</w:t>
      </w:r>
    </w:p>
    <w:p w:rsidR="00075416" w:rsidRPr="006B6991" w:rsidRDefault="00075416" w:rsidP="0042007A">
      <w:pPr>
        <w:pStyle w:val="1number"/>
        <w:numPr>
          <w:ilvl w:val="0"/>
          <w:numId w:val="0"/>
        </w:numPr>
        <w:ind w:left="2707"/>
        <w:jc w:val="left"/>
        <w:rPr>
          <w:rFonts w:cs="Arial"/>
          <w:sz w:val="22"/>
          <w:szCs w:val="22"/>
        </w:rPr>
      </w:pPr>
    </w:p>
    <w:p w:rsidR="00075416" w:rsidRPr="006B6991" w:rsidRDefault="00075416" w:rsidP="00195EE1">
      <w:pPr>
        <w:pStyle w:val="1number"/>
        <w:jc w:val="left"/>
        <w:rPr>
          <w:rFonts w:cs="Arial"/>
          <w:sz w:val="22"/>
          <w:szCs w:val="22"/>
        </w:rPr>
      </w:pPr>
      <w:r w:rsidRPr="006B6991">
        <w:rPr>
          <w:rFonts w:cs="Arial"/>
          <w:sz w:val="22"/>
          <w:szCs w:val="22"/>
        </w:rPr>
        <w:t>Explain ALARA using a working definition that would be understandable to someone not affiliated with nuclear power or its regulation.</w:t>
      </w:r>
      <w:r w:rsidR="00911BC5"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Name the activities which account for the greatest percentage of the collective dose received in a fuel facility.</w:t>
      </w:r>
      <w:r w:rsidR="00911BC5"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Explain the NRC philosophy with regard to assigning a set dollar value for ALARA planning purposes.</w:t>
      </w:r>
      <w:r w:rsidR="00911BC5" w:rsidRPr="006B6991">
        <w:rPr>
          <w:rFonts w:cs="Arial"/>
          <w:sz w:val="22"/>
          <w:szCs w:val="22"/>
        </w:rPr>
        <w:br/>
      </w:r>
    </w:p>
    <w:p w:rsidR="00075416" w:rsidRPr="006B6991" w:rsidRDefault="00075416" w:rsidP="00195EE1">
      <w:pPr>
        <w:pStyle w:val="1number"/>
        <w:jc w:val="left"/>
        <w:rPr>
          <w:rFonts w:cs="Arial"/>
          <w:sz w:val="22"/>
          <w:szCs w:val="22"/>
        </w:rPr>
      </w:pPr>
      <w:r w:rsidRPr="006B6991">
        <w:rPr>
          <w:rFonts w:cs="Arial"/>
          <w:sz w:val="22"/>
          <w:szCs w:val="22"/>
        </w:rPr>
        <w:t>State the regulatory basis of ALARA and identify what condition(s) must exist in order to cite a violation on basis of ALARA.</w:t>
      </w:r>
      <w:r w:rsidR="00911BC5" w:rsidRPr="006B6991">
        <w:rPr>
          <w:rFonts w:cs="Arial"/>
          <w:sz w:val="22"/>
          <w:szCs w:val="22"/>
        </w:rPr>
        <w:br/>
      </w:r>
    </w:p>
    <w:p w:rsidR="00075416" w:rsidRPr="006B6991" w:rsidRDefault="00075416" w:rsidP="00195EE1">
      <w:pPr>
        <w:pStyle w:val="References"/>
        <w:jc w:val="left"/>
        <w:rPr>
          <w:rFonts w:cs="Arial"/>
          <w:sz w:val="22"/>
          <w:szCs w:val="22"/>
        </w:rPr>
      </w:pPr>
      <w:r w:rsidRPr="006B6991">
        <w:rPr>
          <w:rFonts w:cs="Arial"/>
          <w:b/>
          <w:sz w:val="22"/>
          <w:szCs w:val="22"/>
        </w:rPr>
        <w:t>TASKS:</w:t>
      </w:r>
      <w:r w:rsidRPr="006B6991">
        <w:rPr>
          <w:rFonts w:cs="Arial"/>
          <w:sz w:val="22"/>
          <w:szCs w:val="22"/>
        </w:rPr>
        <w:tab/>
      </w:r>
      <w:r w:rsidRPr="006B6991">
        <w:rPr>
          <w:rFonts w:cs="Arial"/>
          <w:sz w:val="22"/>
          <w:szCs w:val="22"/>
        </w:rPr>
        <w:tab/>
        <w:t>1.</w:t>
      </w:r>
      <w:r w:rsidRPr="006B6991">
        <w:rPr>
          <w:rFonts w:cs="Arial"/>
          <w:sz w:val="22"/>
          <w:szCs w:val="22"/>
        </w:rPr>
        <w:tab/>
        <w:t xml:space="preserve">Review and familiarize yourself with the documents listed in the reference list. </w:t>
      </w:r>
      <w:r w:rsidR="002D6099">
        <w:rPr>
          <w:rFonts w:cs="Arial"/>
          <w:sz w:val="22"/>
          <w:szCs w:val="22"/>
        </w:rPr>
        <w:t xml:space="preserve"> </w:t>
      </w:r>
      <w:r w:rsidRPr="006B6991">
        <w:rPr>
          <w:rFonts w:cs="Arial"/>
          <w:sz w:val="22"/>
          <w:szCs w:val="22"/>
        </w:rPr>
        <w:t>Specifically, identify the purpose of each document and what guidance the document provides.</w:t>
      </w:r>
      <w:r w:rsidR="00911BC5" w:rsidRPr="006B6991">
        <w:rPr>
          <w:rFonts w:cs="Arial"/>
          <w:sz w:val="22"/>
          <w:szCs w:val="22"/>
        </w:rPr>
        <w:br/>
      </w:r>
    </w:p>
    <w:p w:rsidR="00075416" w:rsidRPr="006B6991" w:rsidRDefault="00075416" w:rsidP="00921627">
      <w:pPr>
        <w:pStyle w:val="2number"/>
        <w:numPr>
          <w:ilvl w:val="0"/>
          <w:numId w:val="9"/>
        </w:numPr>
        <w:tabs>
          <w:tab w:val="clear" w:pos="3063"/>
          <w:tab w:val="num" w:pos="2700"/>
        </w:tabs>
        <w:ind w:left="2700"/>
        <w:jc w:val="left"/>
        <w:rPr>
          <w:rFonts w:cs="Arial"/>
          <w:sz w:val="22"/>
          <w:szCs w:val="22"/>
        </w:rPr>
      </w:pPr>
      <w:r w:rsidRPr="006B6991">
        <w:rPr>
          <w:rFonts w:cs="Arial"/>
          <w:sz w:val="22"/>
          <w:szCs w:val="22"/>
        </w:rPr>
        <w:t>Read the Radiation Protection sections of an assigned license application.</w:t>
      </w:r>
      <w:r w:rsidR="00911BC5"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Read HPPOS-088 which pertains to calibration of air sampling equipment.</w:t>
      </w:r>
      <w:r w:rsidR="005257DF">
        <w:rPr>
          <w:rFonts w:cs="Arial"/>
          <w:sz w:val="22"/>
          <w:szCs w:val="22"/>
        </w:rPr>
        <w:t xml:space="preserve"> </w:t>
      </w:r>
      <w:r w:rsidRPr="006B6991">
        <w:rPr>
          <w:rFonts w:cs="Arial"/>
          <w:sz w:val="22"/>
          <w:szCs w:val="22"/>
        </w:rPr>
        <w:t xml:space="preserve"> (The following equation is provided to help with understanding the issue related to Gas Law Correction.)</w:t>
      </w:r>
      <w:r w:rsidR="00911BC5" w:rsidRPr="006B6991">
        <w:rPr>
          <w:rFonts w:cs="Arial"/>
          <w:sz w:val="22"/>
          <w:szCs w:val="22"/>
        </w:rPr>
        <w:br/>
      </w:r>
    </w:p>
    <w:p w:rsidR="00075416" w:rsidRPr="006B6991" w:rsidRDefault="009E06A4" w:rsidP="00195EE1">
      <w:pPr>
        <w:pStyle w:val="225list"/>
        <w:jc w:val="left"/>
        <w:rPr>
          <w:rFonts w:cs="Arial"/>
          <w:sz w:val="22"/>
          <w:szCs w:val="22"/>
        </w:rPr>
      </w:pPr>
      <w:r>
        <w:rPr>
          <w:rFonts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32.25pt">
            <v:imagedata r:id="rId22" o:title=""/>
          </v:shape>
        </w:pict>
      </w:r>
      <w:r w:rsidR="00075416" w:rsidRPr="006B6991">
        <w:rPr>
          <w:rFonts w:cs="Arial"/>
          <w:sz w:val="22"/>
          <w:szCs w:val="22"/>
        </w:rPr>
        <w:tab/>
        <w:t>(See NUREG 1400 for further details)</w:t>
      </w:r>
      <w:r w:rsidR="00911BC5" w:rsidRPr="006B6991">
        <w:rPr>
          <w:rFonts w:cs="Arial"/>
          <w:sz w:val="22"/>
          <w:szCs w:val="22"/>
        </w:rPr>
        <w:br/>
      </w:r>
    </w:p>
    <w:p w:rsidR="00075416" w:rsidRPr="006B6991" w:rsidRDefault="00075416" w:rsidP="00195EE1">
      <w:pPr>
        <w:pStyle w:val="225list"/>
        <w:jc w:val="left"/>
        <w:rPr>
          <w:rFonts w:cs="Arial"/>
          <w:sz w:val="22"/>
          <w:szCs w:val="22"/>
        </w:rPr>
      </w:pPr>
      <w:r w:rsidRPr="006B6991">
        <w:rPr>
          <w:rFonts w:cs="Arial"/>
          <w:sz w:val="22"/>
          <w:szCs w:val="22"/>
        </w:rPr>
        <w:t>Where:</w:t>
      </w:r>
    </w:p>
    <w:p w:rsidR="00075416" w:rsidRPr="006B6991" w:rsidRDefault="00075416" w:rsidP="00195EE1">
      <w:pPr>
        <w:pStyle w:val="225list"/>
        <w:jc w:val="left"/>
        <w:rPr>
          <w:rFonts w:cs="Arial"/>
          <w:sz w:val="22"/>
          <w:szCs w:val="22"/>
        </w:rPr>
      </w:pPr>
      <w:r w:rsidRPr="006B6991">
        <w:rPr>
          <w:rFonts w:cs="Arial"/>
          <w:sz w:val="22"/>
          <w:szCs w:val="22"/>
        </w:rPr>
        <w:t>Vs= volume under field conditions (appropriate volume unit)</w:t>
      </w:r>
    </w:p>
    <w:p w:rsidR="00075416" w:rsidRPr="006B6991" w:rsidRDefault="00075416" w:rsidP="00195EE1">
      <w:pPr>
        <w:pStyle w:val="225list"/>
        <w:jc w:val="left"/>
        <w:rPr>
          <w:rFonts w:cs="Arial"/>
          <w:sz w:val="22"/>
          <w:szCs w:val="22"/>
        </w:rPr>
      </w:pPr>
      <w:proofErr w:type="spellStart"/>
      <w:proofErr w:type="gramStart"/>
      <w:r w:rsidRPr="006B6991">
        <w:rPr>
          <w:rFonts w:cs="Arial"/>
          <w:sz w:val="22"/>
          <w:szCs w:val="22"/>
        </w:rPr>
        <w:t>Vc</w:t>
      </w:r>
      <w:proofErr w:type="spellEnd"/>
      <w:proofErr w:type="gramEnd"/>
      <w:r w:rsidRPr="006B6991">
        <w:rPr>
          <w:rFonts w:cs="Arial"/>
          <w:sz w:val="22"/>
          <w:szCs w:val="22"/>
        </w:rPr>
        <w:t>= volume under calibration conditions (appropriate volume unit)</w:t>
      </w:r>
    </w:p>
    <w:p w:rsidR="00075416" w:rsidRPr="006B6991" w:rsidRDefault="00075416" w:rsidP="00195EE1">
      <w:pPr>
        <w:pStyle w:val="225list"/>
        <w:jc w:val="left"/>
        <w:rPr>
          <w:rFonts w:cs="Arial"/>
          <w:sz w:val="22"/>
          <w:szCs w:val="22"/>
        </w:rPr>
      </w:pPr>
      <w:r w:rsidRPr="006B6991">
        <w:rPr>
          <w:rFonts w:cs="Arial"/>
          <w:sz w:val="22"/>
          <w:szCs w:val="22"/>
        </w:rPr>
        <w:t>Ps= absolute pressure during sampling (mm Hg)</w:t>
      </w:r>
    </w:p>
    <w:p w:rsidR="00075416" w:rsidRPr="006B6991" w:rsidRDefault="00075416" w:rsidP="00195EE1">
      <w:pPr>
        <w:pStyle w:val="225list"/>
        <w:jc w:val="left"/>
        <w:rPr>
          <w:rFonts w:cs="Arial"/>
          <w:sz w:val="22"/>
          <w:szCs w:val="22"/>
        </w:rPr>
      </w:pPr>
      <w:r w:rsidRPr="006B6991">
        <w:rPr>
          <w:rFonts w:cs="Arial"/>
          <w:sz w:val="22"/>
          <w:szCs w:val="22"/>
        </w:rPr>
        <w:t>Pc= absolute pressure during calibration (mm Hg)</w:t>
      </w:r>
    </w:p>
    <w:p w:rsidR="00075416" w:rsidRPr="006B6991" w:rsidRDefault="00075416" w:rsidP="00195EE1">
      <w:pPr>
        <w:pStyle w:val="225list"/>
        <w:jc w:val="left"/>
        <w:rPr>
          <w:rFonts w:cs="Arial"/>
          <w:sz w:val="22"/>
          <w:szCs w:val="22"/>
        </w:rPr>
      </w:pPr>
      <w:proofErr w:type="spellStart"/>
      <w:r w:rsidRPr="006B6991">
        <w:rPr>
          <w:rFonts w:cs="Arial"/>
          <w:sz w:val="22"/>
          <w:szCs w:val="22"/>
        </w:rPr>
        <w:t>Ts</w:t>
      </w:r>
      <w:proofErr w:type="spellEnd"/>
      <w:r w:rsidRPr="006B6991">
        <w:rPr>
          <w:rFonts w:cs="Arial"/>
          <w:sz w:val="22"/>
          <w:szCs w:val="22"/>
        </w:rPr>
        <w:t>= absolute temperature during sampling (Kelvin)</w:t>
      </w:r>
    </w:p>
    <w:p w:rsidR="00075416" w:rsidRPr="006B6991" w:rsidRDefault="00075416" w:rsidP="00195EE1">
      <w:pPr>
        <w:pStyle w:val="225list"/>
        <w:jc w:val="left"/>
        <w:rPr>
          <w:rFonts w:cs="Arial"/>
          <w:sz w:val="22"/>
          <w:szCs w:val="22"/>
        </w:rPr>
      </w:pPr>
      <w:proofErr w:type="spellStart"/>
      <w:r w:rsidRPr="006B6991">
        <w:rPr>
          <w:rFonts w:cs="Arial"/>
          <w:sz w:val="22"/>
          <w:szCs w:val="22"/>
        </w:rPr>
        <w:t>Tc</w:t>
      </w:r>
      <w:proofErr w:type="spellEnd"/>
      <w:r w:rsidRPr="006B6991">
        <w:rPr>
          <w:rFonts w:cs="Arial"/>
          <w:sz w:val="22"/>
          <w:szCs w:val="22"/>
        </w:rPr>
        <w:t>= absolute temperature during calibration (Kelvin)</w:t>
      </w:r>
      <w:r w:rsidR="00911BC5" w:rsidRPr="006B6991">
        <w:rPr>
          <w:rFonts w:cs="Arial"/>
          <w:sz w:val="22"/>
          <w:szCs w:val="22"/>
        </w:rPr>
        <w:br/>
      </w:r>
    </w:p>
    <w:p w:rsidR="00075416" w:rsidRPr="006B6991" w:rsidRDefault="00075416" w:rsidP="00195EE1">
      <w:pPr>
        <w:pStyle w:val="2number"/>
        <w:jc w:val="left"/>
        <w:rPr>
          <w:rFonts w:cs="Arial"/>
          <w:sz w:val="22"/>
          <w:szCs w:val="22"/>
        </w:rPr>
      </w:pPr>
      <w:r w:rsidRPr="006B6991">
        <w:rPr>
          <w:rFonts w:cs="Arial"/>
          <w:sz w:val="22"/>
          <w:szCs w:val="22"/>
        </w:rPr>
        <w:t>Read RG 8.10 and be prepared to discuss the following:</w:t>
      </w:r>
    </w:p>
    <w:p w:rsidR="00075416" w:rsidRPr="006B6991" w:rsidRDefault="00075416" w:rsidP="00195EE1">
      <w:pPr>
        <w:pStyle w:val="lettering"/>
        <w:numPr>
          <w:ilvl w:val="0"/>
          <w:numId w:val="41"/>
        </w:numPr>
        <w:tabs>
          <w:tab w:val="clear" w:pos="3683"/>
          <w:tab w:val="left" w:pos="3240"/>
        </w:tabs>
        <w:ind w:left="3240" w:hanging="540"/>
        <w:jc w:val="left"/>
        <w:rPr>
          <w:rFonts w:cs="Arial"/>
          <w:sz w:val="22"/>
          <w:szCs w:val="22"/>
        </w:rPr>
      </w:pPr>
      <w:r w:rsidRPr="006B6991">
        <w:rPr>
          <w:rFonts w:cs="Arial"/>
          <w:sz w:val="22"/>
          <w:szCs w:val="22"/>
        </w:rPr>
        <w:t xml:space="preserve">The definition of ALARA. </w:t>
      </w:r>
    </w:p>
    <w:p w:rsidR="00075416" w:rsidRPr="006B6991" w:rsidRDefault="00075416" w:rsidP="00195EE1">
      <w:pPr>
        <w:pStyle w:val="lettering"/>
        <w:tabs>
          <w:tab w:val="clear" w:pos="3683"/>
          <w:tab w:val="num" w:pos="3240"/>
        </w:tabs>
        <w:ind w:left="3240" w:hanging="540"/>
        <w:jc w:val="left"/>
        <w:rPr>
          <w:rFonts w:cs="Arial"/>
          <w:sz w:val="22"/>
          <w:szCs w:val="22"/>
        </w:rPr>
      </w:pPr>
      <w:r w:rsidRPr="006B6991">
        <w:rPr>
          <w:rFonts w:cs="Arial"/>
          <w:sz w:val="22"/>
          <w:szCs w:val="22"/>
        </w:rPr>
        <w:t>The factors that must be taken into account when making</w:t>
      </w:r>
      <w:r w:rsidR="00911BC5" w:rsidRPr="006B6991">
        <w:rPr>
          <w:rFonts w:cs="Arial"/>
          <w:sz w:val="22"/>
          <w:szCs w:val="22"/>
        </w:rPr>
        <w:t xml:space="preserve"> </w:t>
      </w:r>
      <w:r w:rsidRPr="006B6991">
        <w:rPr>
          <w:rFonts w:cs="Arial"/>
          <w:sz w:val="22"/>
          <w:szCs w:val="22"/>
        </w:rPr>
        <w:t>ALARA recommendations.</w:t>
      </w:r>
    </w:p>
    <w:p w:rsidR="00075416" w:rsidRPr="006B6991" w:rsidRDefault="00075416" w:rsidP="00195EE1">
      <w:pPr>
        <w:pStyle w:val="lettering"/>
        <w:tabs>
          <w:tab w:val="clear" w:pos="3683"/>
          <w:tab w:val="clear" w:pos="3874"/>
          <w:tab w:val="num" w:pos="3240"/>
          <w:tab w:val="num" w:pos="3870"/>
        </w:tabs>
        <w:ind w:left="3240" w:hanging="540"/>
        <w:jc w:val="left"/>
        <w:rPr>
          <w:rFonts w:cs="Arial"/>
          <w:sz w:val="22"/>
          <w:szCs w:val="22"/>
        </w:rPr>
      </w:pPr>
      <w:r w:rsidRPr="006B6991">
        <w:rPr>
          <w:rFonts w:cs="Arial"/>
          <w:sz w:val="22"/>
          <w:szCs w:val="22"/>
        </w:rPr>
        <w:t>The types of activities typically accounting for the majority of</w:t>
      </w:r>
      <w:r w:rsidR="00F37D41" w:rsidRPr="006B6991">
        <w:rPr>
          <w:rFonts w:cs="Arial"/>
          <w:sz w:val="22"/>
          <w:szCs w:val="22"/>
        </w:rPr>
        <w:t xml:space="preserve"> </w:t>
      </w:r>
      <w:r w:rsidRPr="006B6991">
        <w:rPr>
          <w:rFonts w:cs="Arial"/>
          <w:sz w:val="22"/>
          <w:szCs w:val="22"/>
        </w:rPr>
        <w:t>the exposures.</w:t>
      </w:r>
    </w:p>
    <w:p w:rsidR="00075416" w:rsidRPr="006B6991" w:rsidRDefault="00075416" w:rsidP="00195EE1">
      <w:pPr>
        <w:pStyle w:val="lettering"/>
        <w:tabs>
          <w:tab w:val="clear" w:pos="3683"/>
          <w:tab w:val="num" w:pos="3240"/>
        </w:tabs>
        <w:ind w:left="3240" w:hanging="540"/>
        <w:jc w:val="left"/>
        <w:rPr>
          <w:rFonts w:cs="Arial"/>
          <w:sz w:val="22"/>
          <w:szCs w:val="22"/>
        </w:rPr>
      </w:pPr>
      <w:r w:rsidRPr="006B6991">
        <w:rPr>
          <w:rFonts w:cs="Arial"/>
          <w:sz w:val="22"/>
          <w:szCs w:val="22"/>
        </w:rPr>
        <w:t>The key elements of a radiation control program</w:t>
      </w:r>
      <w:r w:rsidR="005257DF">
        <w:rPr>
          <w:rFonts w:cs="Arial"/>
          <w:sz w:val="22"/>
          <w:szCs w:val="22"/>
        </w:rPr>
        <w:t>.</w:t>
      </w:r>
    </w:p>
    <w:p w:rsidR="0042007A" w:rsidRDefault="00075416" w:rsidP="00195EE1">
      <w:pPr>
        <w:pStyle w:val="lettering"/>
        <w:tabs>
          <w:tab w:val="clear" w:pos="3683"/>
          <w:tab w:val="clear" w:pos="3874"/>
          <w:tab w:val="num" w:pos="3240"/>
          <w:tab w:val="num" w:pos="3870"/>
        </w:tabs>
        <w:ind w:left="3240" w:hanging="540"/>
        <w:jc w:val="left"/>
        <w:rPr>
          <w:rFonts w:cs="Arial"/>
          <w:sz w:val="22"/>
          <w:szCs w:val="22"/>
        </w:rPr>
        <w:sectPr w:rsidR="0042007A" w:rsidSect="006E4BC9">
          <w:pgSz w:w="12240" w:h="15840" w:code="1"/>
          <w:pgMar w:top="1440" w:right="1440" w:bottom="1440" w:left="1440" w:header="1440" w:footer="1440" w:gutter="0"/>
          <w:cols w:space="720"/>
          <w:noEndnote/>
          <w:docGrid w:linePitch="326"/>
        </w:sectPr>
      </w:pPr>
      <w:r w:rsidRPr="006B6991">
        <w:rPr>
          <w:rFonts w:cs="Arial"/>
          <w:sz w:val="22"/>
          <w:szCs w:val="22"/>
        </w:rPr>
        <w:t>The NRC-defined dollar-per-rem amount to be used in these analyses for occupational exposure (if any).</w:t>
      </w:r>
    </w:p>
    <w:p w:rsidR="00075416" w:rsidRPr="006B6991" w:rsidRDefault="00075416" w:rsidP="0042007A">
      <w:pPr>
        <w:pStyle w:val="lettering"/>
        <w:numPr>
          <w:ilvl w:val="0"/>
          <w:numId w:val="0"/>
        </w:numPr>
        <w:tabs>
          <w:tab w:val="clear" w:pos="3874"/>
          <w:tab w:val="num" w:pos="3870"/>
        </w:tabs>
        <w:ind w:left="3240"/>
        <w:jc w:val="left"/>
        <w:rPr>
          <w:rFonts w:cs="Arial"/>
          <w:sz w:val="22"/>
          <w:szCs w:val="22"/>
        </w:rPr>
      </w:pPr>
    </w:p>
    <w:p w:rsidR="00075416" w:rsidRPr="006B6991" w:rsidRDefault="00075416" w:rsidP="00195EE1">
      <w:pPr>
        <w:pStyle w:val="lettering"/>
        <w:tabs>
          <w:tab w:val="clear" w:pos="2707"/>
          <w:tab w:val="clear" w:pos="3683"/>
          <w:tab w:val="left" w:pos="2700"/>
          <w:tab w:val="num" w:pos="3240"/>
        </w:tabs>
        <w:ind w:left="3240" w:hanging="540"/>
        <w:jc w:val="left"/>
        <w:rPr>
          <w:rFonts w:cs="Arial"/>
          <w:sz w:val="22"/>
          <w:szCs w:val="22"/>
        </w:rPr>
      </w:pPr>
      <w:r w:rsidRPr="006B6991">
        <w:rPr>
          <w:rFonts w:cs="Arial"/>
          <w:sz w:val="22"/>
          <w:szCs w:val="22"/>
        </w:rPr>
        <w:t>If an ALARA cost benefit analysis indicates that for a given action there is a net benefit, does that mean that a particular action must be performed?</w:t>
      </w:r>
    </w:p>
    <w:p w:rsidR="00075416" w:rsidRPr="006B6991" w:rsidRDefault="00075416" w:rsidP="00195EE1">
      <w:pPr>
        <w:pStyle w:val="lettering"/>
        <w:tabs>
          <w:tab w:val="clear" w:pos="3683"/>
          <w:tab w:val="num" w:pos="3240"/>
        </w:tabs>
        <w:ind w:left="3240" w:hanging="540"/>
        <w:jc w:val="left"/>
        <w:rPr>
          <w:rFonts w:cs="Arial"/>
          <w:sz w:val="22"/>
          <w:szCs w:val="22"/>
        </w:rPr>
      </w:pPr>
      <w:r w:rsidRPr="006B6991">
        <w:rPr>
          <w:rFonts w:cs="Arial"/>
          <w:sz w:val="22"/>
          <w:szCs w:val="22"/>
        </w:rPr>
        <w:t>If ALARA applies equally to internal and external exposures.</w:t>
      </w:r>
    </w:p>
    <w:p w:rsidR="00075416" w:rsidRPr="006B6991" w:rsidRDefault="00075416" w:rsidP="00195EE1">
      <w:pPr>
        <w:pStyle w:val="lettering"/>
        <w:tabs>
          <w:tab w:val="clear" w:pos="3683"/>
          <w:tab w:val="num" w:pos="3240"/>
        </w:tabs>
        <w:ind w:left="3240" w:hanging="540"/>
        <w:jc w:val="left"/>
        <w:rPr>
          <w:rFonts w:cs="Arial"/>
          <w:sz w:val="22"/>
          <w:szCs w:val="22"/>
        </w:rPr>
      </w:pPr>
      <w:r w:rsidRPr="006B6991">
        <w:rPr>
          <w:rFonts w:cs="Arial"/>
          <w:sz w:val="22"/>
          <w:szCs w:val="22"/>
        </w:rPr>
        <w:t>The roles of the Radiation Protection Manager:</w:t>
      </w:r>
    </w:p>
    <w:p w:rsidR="00075416" w:rsidRPr="006B6991" w:rsidRDefault="00075416" w:rsidP="00195EE1">
      <w:pPr>
        <w:pStyle w:val="listing"/>
        <w:tabs>
          <w:tab w:val="clear" w:pos="3874"/>
          <w:tab w:val="left" w:pos="3870"/>
        </w:tabs>
        <w:ind w:left="3870" w:hanging="630"/>
        <w:jc w:val="left"/>
        <w:rPr>
          <w:rFonts w:cs="Arial"/>
          <w:sz w:val="22"/>
          <w:szCs w:val="22"/>
        </w:rPr>
      </w:pPr>
      <w:r w:rsidRPr="006B6991">
        <w:rPr>
          <w:rFonts w:cs="Arial"/>
          <w:sz w:val="22"/>
          <w:szCs w:val="22"/>
        </w:rPr>
        <w:t xml:space="preserve">- </w:t>
      </w:r>
      <w:r w:rsidR="00911BC5" w:rsidRPr="006B6991">
        <w:rPr>
          <w:rFonts w:cs="Arial"/>
          <w:sz w:val="22"/>
          <w:szCs w:val="22"/>
        </w:rPr>
        <w:tab/>
      </w:r>
      <w:r w:rsidRPr="006B6991">
        <w:rPr>
          <w:rFonts w:cs="Arial"/>
          <w:sz w:val="22"/>
          <w:szCs w:val="22"/>
        </w:rPr>
        <w:t>Where does (s</w:t>
      </w:r>
      <w:proofErr w:type="gramStart"/>
      <w:r w:rsidRPr="006B6991">
        <w:rPr>
          <w:rFonts w:cs="Arial"/>
          <w:sz w:val="22"/>
          <w:szCs w:val="22"/>
        </w:rPr>
        <w:t>)he</w:t>
      </w:r>
      <w:proofErr w:type="gramEnd"/>
      <w:r w:rsidRPr="006B6991">
        <w:rPr>
          <w:rFonts w:cs="Arial"/>
          <w:sz w:val="22"/>
          <w:szCs w:val="22"/>
        </w:rPr>
        <w:t xml:space="preserve"> normally fit in the reporting chain?</w:t>
      </w:r>
    </w:p>
    <w:p w:rsidR="00075416" w:rsidRPr="006B6991" w:rsidRDefault="00075416" w:rsidP="00195EE1">
      <w:pPr>
        <w:pStyle w:val="listing"/>
        <w:tabs>
          <w:tab w:val="num" w:pos="3240"/>
        </w:tabs>
        <w:ind w:left="3870" w:hanging="630"/>
        <w:jc w:val="left"/>
        <w:rPr>
          <w:rFonts w:cs="Arial"/>
          <w:sz w:val="22"/>
          <w:szCs w:val="22"/>
        </w:rPr>
      </w:pPr>
      <w:r w:rsidRPr="006B6991">
        <w:rPr>
          <w:rFonts w:cs="Arial"/>
          <w:sz w:val="22"/>
          <w:szCs w:val="22"/>
        </w:rPr>
        <w:t xml:space="preserve">- </w:t>
      </w:r>
      <w:r w:rsidR="00911BC5" w:rsidRPr="006B6991">
        <w:rPr>
          <w:rFonts w:cs="Arial"/>
          <w:sz w:val="22"/>
          <w:szCs w:val="22"/>
        </w:rPr>
        <w:tab/>
      </w:r>
      <w:r w:rsidRPr="006B6991">
        <w:rPr>
          <w:rFonts w:cs="Arial"/>
          <w:sz w:val="22"/>
          <w:szCs w:val="22"/>
        </w:rPr>
        <w:t>Why does (s)</w:t>
      </w:r>
      <w:r w:rsidR="00195EE1" w:rsidRPr="006B6991">
        <w:rPr>
          <w:rFonts w:cs="Arial"/>
          <w:sz w:val="22"/>
          <w:szCs w:val="22"/>
        </w:rPr>
        <w:t xml:space="preserve"> </w:t>
      </w:r>
      <w:r w:rsidRPr="006B6991">
        <w:rPr>
          <w:rFonts w:cs="Arial"/>
          <w:sz w:val="22"/>
          <w:szCs w:val="22"/>
        </w:rPr>
        <w:t>he normally fit there?</w:t>
      </w:r>
    </w:p>
    <w:p w:rsidR="00075416" w:rsidRPr="006B6991" w:rsidRDefault="00075416" w:rsidP="00195EE1">
      <w:pPr>
        <w:pStyle w:val="listing"/>
        <w:ind w:left="3870" w:hanging="630"/>
        <w:jc w:val="left"/>
        <w:rPr>
          <w:rFonts w:cs="Arial"/>
          <w:sz w:val="22"/>
          <w:szCs w:val="22"/>
        </w:rPr>
      </w:pPr>
      <w:r w:rsidRPr="006B6991">
        <w:rPr>
          <w:rFonts w:cs="Arial"/>
          <w:sz w:val="22"/>
          <w:szCs w:val="22"/>
        </w:rPr>
        <w:t xml:space="preserve">- </w:t>
      </w:r>
      <w:r w:rsidR="00911BC5" w:rsidRPr="006B6991">
        <w:rPr>
          <w:rFonts w:cs="Arial"/>
          <w:sz w:val="22"/>
          <w:szCs w:val="22"/>
        </w:rPr>
        <w:tab/>
      </w:r>
      <w:r w:rsidRPr="006B6991">
        <w:rPr>
          <w:rFonts w:cs="Arial"/>
          <w:sz w:val="22"/>
          <w:szCs w:val="22"/>
        </w:rPr>
        <w:t xml:space="preserve">What are his/her specific </w:t>
      </w:r>
      <w:r w:rsidR="00911BC5" w:rsidRPr="006B6991">
        <w:rPr>
          <w:rFonts w:cs="Arial"/>
          <w:sz w:val="22"/>
          <w:szCs w:val="22"/>
        </w:rPr>
        <w:t xml:space="preserve">responsibilities with regard to </w:t>
      </w:r>
      <w:r w:rsidRPr="006B6991">
        <w:rPr>
          <w:rFonts w:cs="Arial"/>
          <w:sz w:val="22"/>
          <w:szCs w:val="22"/>
        </w:rPr>
        <w:t>the ALARA program?</w:t>
      </w:r>
    </w:p>
    <w:p w:rsidR="00075416" w:rsidRPr="006B6991" w:rsidRDefault="0041384F" w:rsidP="00195EE1">
      <w:pPr>
        <w:pStyle w:val="listing"/>
        <w:ind w:left="3870" w:hanging="630"/>
        <w:jc w:val="left"/>
        <w:rPr>
          <w:rFonts w:cs="Arial"/>
          <w:sz w:val="22"/>
          <w:szCs w:val="22"/>
        </w:rPr>
      </w:pPr>
      <w:r w:rsidRPr="006B6991">
        <w:rPr>
          <w:rFonts w:cs="Arial"/>
          <w:sz w:val="22"/>
          <w:szCs w:val="22"/>
        </w:rPr>
        <w:t xml:space="preserve">- </w:t>
      </w:r>
      <w:r w:rsidR="00195EE1" w:rsidRPr="006B6991">
        <w:rPr>
          <w:rFonts w:cs="Arial"/>
          <w:sz w:val="22"/>
          <w:szCs w:val="22"/>
        </w:rPr>
        <w:tab/>
      </w:r>
      <w:r w:rsidR="00075416" w:rsidRPr="006B6991">
        <w:rPr>
          <w:rFonts w:cs="Arial"/>
          <w:sz w:val="22"/>
          <w:szCs w:val="22"/>
        </w:rPr>
        <w:t>What is his/her responsib</w:t>
      </w:r>
      <w:r w:rsidR="00195EE1" w:rsidRPr="006B6991">
        <w:rPr>
          <w:rFonts w:cs="Arial"/>
          <w:sz w:val="22"/>
          <w:szCs w:val="22"/>
        </w:rPr>
        <w:t xml:space="preserve">ility with respect to the sites </w:t>
      </w:r>
      <w:r w:rsidR="00075416" w:rsidRPr="006B6991">
        <w:rPr>
          <w:rFonts w:cs="Arial"/>
          <w:sz w:val="22"/>
          <w:szCs w:val="22"/>
        </w:rPr>
        <w:t>radiation protection training program?</w:t>
      </w:r>
    </w:p>
    <w:p w:rsidR="00075416" w:rsidRPr="006B6991" w:rsidRDefault="00075416" w:rsidP="00195EE1">
      <w:pPr>
        <w:rPr>
          <w:sz w:val="22"/>
        </w:rPr>
      </w:pPr>
    </w:p>
    <w:p w:rsidR="00075416" w:rsidRPr="006B6991" w:rsidRDefault="00075416" w:rsidP="00195EE1">
      <w:pPr>
        <w:pStyle w:val="2number"/>
        <w:jc w:val="left"/>
        <w:rPr>
          <w:rFonts w:cs="Arial"/>
          <w:sz w:val="22"/>
          <w:szCs w:val="22"/>
        </w:rPr>
      </w:pPr>
      <w:r w:rsidRPr="006B6991">
        <w:rPr>
          <w:rFonts w:cs="Arial"/>
          <w:sz w:val="22"/>
          <w:szCs w:val="22"/>
        </w:rPr>
        <w:t>Review the regulatory basis, including the statements of consideration, for the application of the ALARA regulations.</w:t>
      </w:r>
    </w:p>
    <w:p w:rsidR="00075416" w:rsidRPr="006B6991" w:rsidRDefault="00075416" w:rsidP="003836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195EE1">
      <w:pPr>
        <w:pStyle w:val="2number"/>
        <w:jc w:val="left"/>
        <w:rPr>
          <w:rFonts w:cs="Arial"/>
          <w:sz w:val="22"/>
          <w:szCs w:val="22"/>
        </w:rPr>
      </w:pPr>
      <w:r w:rsidRPr="006B6991">
        <w:rPr>
          <w:rFonts w:cs="Arial"/>
          <w:sz w:val="22"/>
          <w:szCs w:val="22"/>
        </w:rPr>
        <w:t>Meet with your supervisor</w:t>
      </w:r>
      <w:r w:rsidR="0002689C" w:rsidRPr="006B6991">
        <w:rPr>
          <w:rFonts w:cs="Arial"/>
          <w:sz w:val="22"/>
          <w:szCs w:val="22"/>
        </w:rPr>
        <w:t>, the person designated as a resource</w:t>
      </w:r>
      <w:r w:rsidRPr="006B6991">
        <w:rPr>
          <w:rFonts w:cs="Arial"/>
          <w:sz w:val="22"/>
          <w:szCs w:val="22"/>
        </w:rPr>
        <w:t xml:space="preserve"> or a qualified </w:t>
      </w:r>
      <w:r w:rsidR="00D248D5" w:rsidRPr="006B6991">
        <w:rPr>
          <w:rFonts w:cs="Arial"/>
          <w:sz w:val="22"/>
          <w:szCs w:val="22"/>
        </w:rPr>
        <w:t xml:space="preserve">Fuel Facility </w:t>
      </w:r>
      <w:r w:rsidR="0002689C" w:rsidRPr="006B6991">
        <w:rPr>
          <w:rFonts w:cs="Arial"/>
          <w:sz w:val="22"/>
          <w:szCs w:val="22"/>
        </w:rPr>
        <w:t>H</w:t>
      </w:r>
      <w:r w:rsidRPr="006B6991">
        <w:rPr>
          <w:rFonts w:cs="Arial"/>
          <w:sz w:val="22"/>
          <w:szCs w:val="22"/>
        </w:rPr>
        <w:t xml:space="preserve">ealth </w:t>
      </w:r>
      <w:r w:rsidR="0002689C" w:rsidRPr="006B6991">
        <w:rPr>
          <w:rFonts w:cs="Arial"/>
          <w:sz w:val="22"/>
          <w:szCs w:val="22"/>
        </w:rPr>
        <w:t>P</w:t>
      </w:r>
      <w:r w:rsidRPr="006B6991">
        <w:rPr>
          <w:rFonts w:cs="Arial"/>
          <w:sz w:val="22"/>
          <w:szCs w:val="22"/>
        </w:rPr>
        <w:t xml:space="preserve">hysics </w:t>
      </w:r>
      <w:r w:rsidR="0002689C" w:rsidRPr="006B6991">
        <w:rPr>
          <w:rFonts w:cs="Arial"/>
          <w:sz w:val="22"/>
          <w:szCs w:val="22"/>
        </w:rPr>
        <w:t>I</w:t>
      </w:r>
      <w:r w:rsidRPr="006B6991">
        <w:rPr>
          <w:rFonts w:cs="Arial"/>
          <w:sz w:val="22"/>
          <w:szCs w:val="22"/>
        </w:rPr>
        <w:t>nspector to discuss any questions you may have as a result of this training activity.  Discuss the answers to the questions listed under the Evaluation Criteria section of this study guide with your supervisor</w:t>
      </w:r>
      <w:r w:rsidR="00B2436C" w:rsidRPr="006B6991">
        <w:rPr>
          <w:rFonts w:cs="Arial"/>
          <w:sz w:val="22"/>
          <w:szCs w:val="22"/>
        </w:rPr>
        <w:t xml:space="preserve"> or the person designated as a resource</w:t>
      </w:r>
      <w:r w:rsidRPr="006B6991">
        <w:rPr>
          <w:rFonts w:cs="Arial"/>
          <w:sz w:val="22"/>
          <w:szCs w:val="22"/>
        </w:rPr>
        <w:t>.</w:t>
      </w:r>
    </w:p>
    <w:p w:rsidR="00195EE1" w:rsidRPr="006B6991" w:rsidRDefault="00195EE1" w:rsidP="000D652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rPr>
      </w:pPr>
    </w:p>
    <w:p w:rsidR="00195EE1" w:rsidRPr="006B6991" w:rsidRDefault="00195EE1" w:rsidP="00195EE1">
      <w:pPr>
        <w:pStyle w:val="2number"/>
        <w:numPr>
          <w:ilvl w:val="0"/>
          <w:numId w:val="0"/>
        </w:numPr>
        <w:ind w:left="2707" w:hanging="633"/>
        <w:jc w:val="left"/>
        <w:rPr>
          <w:rFonts w:cs="Arial"/>
          <w:sz w:val="22"/>
          <w:szCs w:val="22"/>
        </w:rPr>
      </w:pPr>
    </w:p>
    <w:p w:rsidR="00075416" w:rsidRPr="006B6991" w:rsidRDefault="00075416" w:rsidP="000D652A">
      <w:pPr>
        <w:pStyle w:val="References"/>
        <w:jc w:val="left"/>
        <w:rPr>
          <w:rFonts w:cs="Arial"/>
          <w:sz w:val="22"/>
          <w:szCs w:val="22"/>
        </w:rPr>
      </w:pPr>
      <w:r w:rsidRPr="006B6991">
        <w:rPr>
          <w:rFonts w:cs="Arial"/>
          <w:b/>
          <w:sz w:val="22"/>
          <w:szCs w:val="22"/>
        </w:rPr>
        <w:t>DOCUMENTATION:</w:t>
      </w:r>
      <w:r w:rsidRPr="006B6991">
        <w:rPr>
          <w:rFonts w:cs="Arial"/>
          <w:sz w:val="22"/>
          <w:szCs w:val="22"/>
        </w:rPr>
        <w:tab/>
      </w:r>
      <w:r w:rsidR="006B6991">
        <w:rPr>
          <w:rFonts w:cs="Arial"/>
          <w:sz w:val="22"/>
          <w:szCs w:val="22"/>
        </w:rPr>
        <w:tab/>
      </w:r>
      <w:r w:rsidR="00B2436C" w:rsidRPr="006B6991">
        <w:rPr>
          <w:rFonts w:cs="Arial"/>
          <w:sz w:val="22"/>
          <w:szCs w:val="22"/>
        </w:rPr>
        <w:t xml:space="preserve">Fuel Facility </w:t>
      </w:r>
      <w:r w:rsidRPr="006B6991">
        <w:rPr>
          <w:rFonts w:cs="Arial"/>
          <w:sz w:val="22"/>
          <w:szCs w:val="22"/>
        </w:rPr>
        <w:t>Health Physics Inspector Proficiency Level Qualification Signature Card</w:t>
      </w:r>
      <w:r w:rsidR="00B2436C" w:rsidRPr="006B6991">
        <w:rPr>
          <w:rFonts w:cs="Arial"/>
          <w:sz w:val="22"/>
          <w:szCs w:val="22"/>
        </w:rPr>
        <w:t>,</w:t>
      </w:r>
      <w:r w:rsidRPr="006B6991">
        <w:rPr>
          <w:rFonts w:cs="Arial"/>
          <w:sz w:val="22"/>
          <w:szCs w:val="22"/>
        </w:rPr>
        <w:t xml:space="preserve"> Item SG-HP-3.</w:t>
      </w:r>
    </w:p>
    <w:p w:rsidR="000D652A" w:rsidRPr="006B6991" w:rsidRDefault="000D652A" w:rsidP="000D652A">
      <w:pPr>
        <w:pStyle w:val="References"/>
        <w:jc w:val="left"/>
        <w:rPr>
          <w:rFonts w:cs="Arial"/>
          <w:sz w:val="22"/>
          <w:szCs w:val="22"/>
        </w:rPr>
      </w:pPr>
    </w:p>
    <w:p w:rsidR="00075416" w:rsidRPr="006B6991" w:rsidRDefault="00995660" w:rsidP="000D652A">
      <w:pPr>
        <w:pStyle w:val="heading"/>
        <w:rPr>
          <w:rFonts w:cs="Arial"/>
          <w:sz w:val="22"/>
          <w:szCs w:val="22"/>
        </w:rPr>
      </w:pPr>
      <w:r w:rsidRPr="006B6991">
        <w:rPr>
          <w:rFonts w:cs="Arial"/>
          <w:sz w:val="22"/>
          <w:szCs w:val="22"/>
        </w:rPr>
        <w:t>Other Important References Related to this Topic:</w:t>
      </w:r>
    </w:p>
    <w:p w:rsidR="000D652A" w:rsidRPr="006B6991" w:rsidRDefault="000D652A" w:rsidP="000D652A">
      <w:pPr>
        <w:pStyle w:val="heading"/>
        <w:rPr>
          <w:rFonts w:cs="Arial"/>
          <w:sz w:val="22"/>
          <w:szCs w:val="22"/>
        </w:rPr>
      </w:pPr>
    </w:p>
    <w:p w:rsidR="00075416" w:rsidRPr="006B6991" w:rsidRDefault="00075416" w:rsidP="000D652A">
      <w:pPr>
        <w:tabs>
          <w:tab w:val="left" w:pos="270"/>
          <w:tab w:val="left" w:pos="810"/>
          <w:tab w:val="left" w:pos="1440"/>
          <w:tab w:val="left" w:pos="2070"/>
          <w:tab w:val="left" w:pos="2700"/>
          <w:tab w:val="left" w:pos="3240"/>
          <w:tab w:val="left" w:pos="3870"/>
          <w:tab w:val="left" w:pos="4500"/>
          <w:tab w:val="left" w:pos="5040"/>
          <w:tab w:val="left" w:pos="5670"/>
          <w:tab w:val="left" w:pos="6300"/>
          <w:tab w:val="left" w:pos="7470"/>
          <w:tab w:val="left" w:pos="8100"/>
          <w:tab w:val="left" w:pos="8726"/>
        </w:tabs>
        <w:rPr>
          <w:sz w:val="22"/>
        </w:rPr>
      </w:pPr>
      <w:r w:rsidRPr="006B6991">
        <w:rPr>
          <w:sz w:val="22"/>
        </w:rPr>
        <w:t>ANSI N42.17A-1989, Performance Specifications for Health Physics Instrumentation - Portable Instrumentation for Use in Normal Environmental Conditions</w:t>
      </w:r>
    </w:p>
    <w:p w:rsidR="000D652A" w:rsidRPr="006B6991" w:rsidRDefault="000D652A"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 xml:space="preserve">ANSI N42.17C-1989, Performance Specifications for Health Physics Instrumentation - Portable Instrumentation for Use in Extreme Environmental Conditions </w:t>
      </w: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ANSI N323A-1997, Radiation Protection Instrumentation and Calibration, Portable Survey Instruments</w:t>
      </w: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Office of Inspection and Enforcement (IE) Information Notice 83-68, “Respirator User Warning: Defective Self Contained Breathing Apparatus Air Cylinders”</w:t>
      </w: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IE Information Notice 85-48, “Respirator User Warning:</w:t>
      </w:r>
      <w:r w:rsidR="005257DF">
        <w:rPr>
          <w:sz w:val="22"/>
        </w:rPr>
        <w:t xml:space="preserve"> </w:t>
      </w:r>
      <w:r w:rsidRPr="006B6991">
        <w:rPr>
          <w:sz w:val="22"/>
        </w:rPr>
        <w:t xml:space="preserve"> Defective Self Contained Breathing Apparatus Air Cylinders”</w:t>
      </w: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IE Information Notice 86-103, “Respirator Coupling Nut Assembly Failures”</w:t>
      </w: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2007A"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42007A" w:rsidSect="006E4BC9">
          <w:pgSz w:w="12240" w:h="15840" w:code="1"/>
          <w:pgMar w:top="1440" w:right="1440" w:bottom="1440" w:left="1440" w:header="1440" w:footer="1440" w:gutter="0"/>
          <w:cols w:space="720"/>
          <w:noEndnote/>
          <w:docGrid w:linePitch="326"/>
        </w:sectPr>
      </w:pPr>
      <w:r w:rsidRPr="006B6991">
        <w:rPr>
          <w:sz w:val="22"/>
        </w:rPr>
        <w:t>IE Information Notice 89-47, “Potential Problems with Worn or Distorted Hose Clamps on Self Contained Breathing Apparatus”</w:t>
      </w: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 xml:space="preserve">IE Information Notice 94-35, “National Institute for Occupational Safety and Health NIOSH Respirator User Notices, Inadvertent Separation of the Mask Mounted Regulator (MMR) from the </w:t>
      </w:r>
      <w:proofErr w:type="spellStart"/>
      <w:r w:rsidRPr="006B6991">
        <w:rPr>
          <w:sz w:val="22"/>
        </w:rPr>
        <w:t>Facepiece</w:t>
      </w:r>
      <w:proofErr w:type="spellEnd"/>
      <w:r w:rsidRPr="006B6991">
        <w:rPr>
          <w:sz w:val="22"/>
        </w:rPr>
        <w:t xml:space="preserve"> of the Mine Safety Appliances (MSA) Company Self Contained Breathing Apparatus (SCBA) and Status Update”</w:t>
      </w: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IE Information Notice 95-01, DOT Safety Advisory:</w:t>
      </w:r>
      <w:r w:rsidR="005257DF">
        <w:rPr>
          <w:sz w:val="22"/>
        </w:rPr>
        <w:t xml:space="preserve"> </w:t>
      </w:r>
      <w:r w:rsidRPr="006B6991">
        <w:rPr>
          <w:sz w:val="22"/>
        </w:rPr>
        <w:t xml:space="preserve"> High Pressure Aluminum Seamless and Aluminum Composite Hoop Wrapped Cylinders</w:t>
      </w: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Questions &amp; Answers (Q&amp;A) 91, Clarifies the need to comply with programmatic requirements when using respirators (These Q&amp;</w:t>
      </w:r>
      <w:proofErr w:type="gramStart"/>
      <w:r w:rsidRPr="006B6991">
        <w:rPr>
          <w:sz w:val="22"/>
        </w:rPr>
        <w:t>As</w:t>
      </w:r>
      <w:proofErr w:type="gramEnd"/>
      <w:r w:rsidRPr="006B6991">
        <w:rPr>
          <w:sz w:val="22"/>
        </w:rPr>
        <w:t xml:space="preserve"> are found on the NRC’s Public website: </w:t>
      </w:r>
      <w:r w:rsidR="005257DF">
        <w:rPr>
          <w:sz w:val="22"/>
        </w:rPr>
        <w:t xml:space="preserve"> </w:t>
      </w:r>
      <w:r w:rsidRPr="006B6991">
        <w:rPr>
          <w:sz w:val="22"/>
        </w:rPr>
        <w:t>About NRC &gt; How NRC Protects You &gt; Health Physics Positions Based on 10 CFR Part 20 &gt; FAQ)</w:t>
      </w: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Q&amp;A 124, Notes that this section’s requirements apply to respirators used during emergencies</w:t>
      </w: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Q&amp;A 418, Explains that licensee’s need a formal program whenever a respirator is used to limit intake</w:t>
      </w: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HPPOS 103, Guidance for Medical Evaluations for Respiratory Users</w:t>
      </w:r>
    </w:p>
    <w:p w:rsidR="0042007A" w:rsidRDefault="0042007A" w:rsidP="000D652A">
      <w:pPr>
        <w:pStyle w:val="ISG"/>
        <w:rPr>
          <w:ins w:id="26" w:author="btc1" w:date="2014-06-19T09:20:00Z"/>
          <w:rFonts w:cs="Arial"/>
          <w:sz w:val="22"/>
          <w:szCs w:val="22"/>
        </w:rPr>
        <w:sectPr w:rsidR="0042007A" w:rsidSect="006E4BC9">
          <w:pgSz w:w="12240" w:h="15840" w:code="1"/>
          <w:pgMar w:top="1440" w:right="1440" w:bottom="1440" w:left="1440" w:header="1440" w:footer="1440" w:gutter="0"/>
          <w:cols w:space="720"/>
          <w:noEndnote/>
          <w:docGrid w:linePitch="326"/>
        </w:sectPr>
      </w:pPr>
    </w:p>
    <w:p w:rsidR="00075416" w:rsidRPr="006B6991" w:rsidRDefault="00995660" w:rsidP="000D652A">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Study Guide</w:t>
      </w:r>
    </w:p>
    <w:p w:rsidR="000D652A" w:rsidRPr="006B6991" w:rsidRDefault="000D652A" w:rsidP="000D652A">
      <w:pPr>
        <w:pStyle w:val="ISG"/>
        <w:rPr>
          <w:rFonts w:cs="Arial"/>
          <w:sz w:val="22"/>
          <w:szCs w:val="22"/>
        </w:rPr>
      </w:pPr>
    </w:p>
    <w:p w:rsidR="00075416" w:rsidRPr="006B6991" w:rsidRDefault="00075416" w:rsidP="000D652A">
      <w:pPr>
        <w:pStyle w:val="topic"/>
        <w:jc w:val="left"/>
        <w:outlineLvl w:val="2"/>
        <w:rPr>
          <w:rFonts w:cs="Arial"/>
          <w:sz w:val="22"/>
          <w:szCs w:val="22"/>
        </w:rPr>
      </w:pPr>
      <w:bookmarkStart w:id="27" w:name="_Toc210444884"/>
      <w:r w:rsidRPr="006B6991">
        <w:rPr>
          <w:rFonts w:cs="Arial"/>
          <w:b/>
          <w:sz w:val="22"/>
          <w:szCs w:val="22"/>
        </w:rPr>
        <w:t>TOPIC:</w:t>
      </w:r>
      <w:r w:rsidRPr="006B6991">
        <w:rPr>
          <w:rFonts w:cs="Arial"/>
          <w:sz w:val="22"/>
          <w:szCs w:val="22"/>
        </w:rPr>
        <w:tab/>
      </w:r>
      <w:r w:rsidRPr="006B6991">
        <w:rPr>
          <w:rFonts w:cs="Arial"/>
          <w:sz w:val="22"/>
          <w:szCs w:val="22"/>
        </w:rPr>
        <w:tab/>
      </w:r>
      <w:r w:rsidR="006B6991">
        <w:rPr>
          <w:rFonts w:cs="Arial"/>
          <w:sz w:val="22"/>
          <w:szCs w:val="22"/>
        </w:rPr>
        <w:tab/>
      </w:r>
      <w:r w:rsidRPr="006B6991">
        <w:rPr>
          <w:rFonts w:cs="Arial"/>
          <w:sz w:val="22"/>
          <w:szCs w:val="22"/>
        </w:rPr>
        <w:t>(SG-HP-4) Radioactive Material Transportation</w:t>
      </w:r>
      <w:bookmarkEnd w:id="27"/>
      <w:r w:rsidR="00135550">
        <w:rPr>
          <w:rFonts w:cs="Arial"/>
          <w:sz w:val="22"/>
          <w:szCs w:val="22"/>
        </w:rPr>
        <w:fldChar w:fldCharType="begin"/>
      </w:r>
      <w:r w:rsidR="00135550">
        <w:instrText xml:space="preserve"> TC "</w:instrText>
      </w:r>
      <w:bookmarkStart w:id="28" w:name="_Toc383524515"/>
      <w:r w:rsidR="00135550" w:rsidRPr="003E3D34">
        <w:rPr>
          <w:rFonts w:cs="Arial"/>
          <w:sz w:val="22"/>
          <w:szCs w:val="22"/>
        </w:rPr>
        <w:instrText>(SG-HP-4) Radioactive Material Transportation</w:instrText>
      </w:r>
      <w:bookmarkEnd w:id="28"/>
      <w:r w:rsidR="00135550">
        <w:instrText xml:space="preserve">" \f C \l "2" </w:instrText>
      </w:r>
      <w:r w:rsidR="00135550">
        <w:rPr>
          <w:rFonts w:cs="Arial"/>
          <w:sz w:val="22"/>
          <w:szCs w:val="22"/>
        </w:rPr>
        <w:fldChar w:fldCharType="end"/>
      </w:r>
    </w:p>
    <w:p w:rsidR="00075416" w:rsidRPr="006B6991" w:rsidRDefault="00075416" w:rsidP="003E4512">
      <w:pPr>
        <w:pStyle w:val="topic"/>
        <w:jc w:val="left"/>
        <w:rPr>
          <w:rFonts w:cs="Arial"/>
          <w:sz w:val="22"/>
          <w:szCs w:val="22"/>
        </w:rPr>
      </w:pPr>
    </w:p>
    <w:p w:rsidR="00075416" w:rsidRPr="006B6991" w:rsidRDefault="00075416" w:rsidP="003E4512">
      <w:pPr>
        <w:pStyle w:val="topic"/>
        <w:jc w:val="left"/>
        <w:rPr>
          <w:rFonts w:cs="Arial"/>
          <w:sz w:val="22"/>
          <w:szCs w:val="22"/>
        </w:rPr>
      </w:pPr>
      <w:r w:rsidRPr="006B6991">
        <w:rPr>
          <w:rFonts w:cs="Arial"/>
          <w:b/>
          <w:sz w:val="22"/>
          <w:szCs w:val="22"/>
        </w:rPr>
        <w:t>PURPOSE:</w:t>
      </w:r>
      <w:r w:rsidRPr="006B6991">
        <w:rPr>
          <w:rFonts w:cs="Arial"/>
          <w:sz w:val="22"/>
          <w:szCs w:val="22"/>
        </w:rPr>
        <w:tab/>
      </w:r>
      <w:r w:rsidRPr="006B6991">
        <w:rPr>
          <w:rFonts w:cs="Arial"/>
          <w:sz w:val="22"/>
          <w:szCs w:val="22"/>
        </w:rPr>
        <w:tab/>
        <w:t>The purpose of this SG is to familiarize you with the regulatory bases and historical agency positions in the area of radioactive material transportation.  Specifically, the information provides you the necessary technical knowledge to conduct inspections using IP 86740, Inspection of Transportation Activities.  The NRC requires that licensees ensure adequate protection of public health and safety from exposure to radioactive material during shipment.  Licensees must comply with the requirements of 10 CFR Part 20 and 10 CFR Part 71 and DOT regulations contained in 49 CFR Parts 100-189.  This guide will provide you with detailed knowledge of the requirements contained in regulations and position documents.</w:t>
      </w:r>
      <w:r w:rsidR="00195EE1" w:rsidRPr="006B6991">
        <w:rPr>
          <w:rFonts w:cs="Arial"/>
          <w:sz w:val="22"/>
          <w:szCs w:val="22"/>
        </w:rPr>
        <w:br/>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COMPETENCY</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AREA:</w:t>
      </w:r>
      <w:r w:rsidRPr="006B6991">
        <w:rPr>
          <w:sz w:val="22"/>
        </w:rPr>
        <w:tab/>
      </w:r>
      <w:r w:rsidR="00995660" w:rsidRPr="006B6991">
        <w:rPr>
          <w:sz w:val="22"/>
        </w:rPr>
        <w:t xml:space="preserve">         </w:t>
      </w:r>
      <w:r w:rsidR="00195EE1" w:rsidRPr="006B6991">
        <w:rPr>
          <w:sz w:val="22"/>
        </w:rPr>
        <w:tab/>
      </w:r>
      <w:r w:rsidR="00195EE1" w:rsidRPr="006B6991">
        <w:rPr>
          <w:sz w:val="22"/>
        </w:rPr>
        <w:tab/>
      </w:r>
      <w:r w:rsidRPr="006B6991">
        <w:rPr>
          <w:sz w:val="22"/>
        </w:rPr>
        <w:t xml:space="preserve">REGULATORY FRAMEWORK </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b/>
      </w:r>
      <w:r w:rsidRPr="006B6991">
        <w:rPr>
          <w:sz w:val="22"/>
        </w:rPr>
        <w:tab/>
      </w:r>
      <w:r w:rsidR="00995660" w:rsidRPr="006B6991">
        <w:rPr>
          <w:sz w:val="22"/>
        </w:rPr>
        <w:t xml:space="preserve">         </w:t>
      </w:r>
      <w:r w:rsidR="00195EE1" w:rsidRPr="006B6991">
        <w:rPr>
          <w:sz w:val="22"/>
        </w:rPr>
        <w:tab/>
      </w:r>
      <w:r w:rsidR="00195EE1" w:rsidRPr="006B6991">
        <w:rPr>
          <w:sz w:val="22"/>
        </w:rPr>
        <w:tab/>
      </w:r>
      <w:r w:rsidRPr="006B6991">
        <w:rPr>
          <w:sz w:val="22"/>
        </w:rPr>
        <w:t>TECHNICAL AREA EXPERTISE</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LEVEL OF</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EFFORT:</w:t>
      </w:r>
      <w:r w:rsidRPr="006B6991">
        <w:rPr>
          <w:sz w:val="22"/>
        </w:rPr>
        <w:tab/>
      </w:r>
      <w:r w:rsidRPr="006B6991">
        <w:rPr>
          <w:sz w:val="22"/>
        </w:rPr>
        <w:tab/>
        <w:t>40 hours</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0D6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REFERENCES:</w:t>
      </w:r>
      <w:r w:rsidR="000D652A" w:rsidRPr="006B6991">
        <w:rPr>
          <w:b/>
          <w:sz w:val="22"/>
        </w:rPr>
        <w:tab/>
      </w:r>
      <w:r w:rsidR="000D652A" w:rsidRPr="00921627">
        <w:rPr>
          <w:sz w:val="22"/>
        </w:rPr>
        <w:t>1.</w:t>
      </w:r>
      <w:r w:rsidR="000D652A" w:rsidRPr="006B6991">
        <w:rPr>
          <w:b/>
          <w:sz w:val="22"/>
        </w:rPr>
        <w:tab/>
      </w:r>
      <w:r w:rsidRPr="006B6991">
        <w:rPr>
          <w:sz w:val="22"/>
        </w:rPr>
        <w:t>10 CFR Part 20 and 10 CFR Part 71</w:t>
      </w:r>
      <w:r w:rsidR="00195EE1" w:rsidRPr="006B6991">
        <w:rPr>
          <w:sz w:val="22"/>
        </w:rPr>
        <w:br/>
      </w:r>
    </w:p>
    <w:p w:rsidR="00075416" w:rsidRPr="006B6991" w:rsidRDefault="00075416" w:rsidP="003E4512">
      <w:pPr>
        <w:pStyle w:val="number-2"/>
        <w:jc w:val="left"/>
        <w:rPr>
          <w:rFonts w:cs="Arial"/>
          <w:sz w:val="22"/>
          <w:szCs w:val="22"/>
        </w:rPr>
      </w:pPr>
      <w:r w:rsidRPr="006B6991">
        <w:rPr>
          <w:rFonts w:cs="Arial"/>
          <w:sz w:val="22"/>
          <w:szCs w:val="22"/>
        </w:rPr>
        <w:t>2.</w:t>
      </w:r>
      <w:r w:rsidRPr="006B6991">
        <w:rPr>
          <w:rFonts w:cs="Arial"/>
          <w:sz w:val="22"/>
          <w:szCs w:val="22"/>
        </w:rPr>
        <w:tab/>
        <w:t>49 CFR Parts 100-189</w:t>
      </w:r>
    </w:p>
    <w:p w:rsidR="00075416" w:rsidRPr="006B6991" w:rsidRDefault="00075416" w:rsidP="003E4512">
      <w:pPr>
        <w:pStyle w:val="number-2"/>
        <w:jc w:val="left"/>
        <w:rPr>
          <w:rFonts w:cs="Arial"/>
          <w:sz w:val="22"/>
          <w:szCs w:val="22"/>
        </w:rPr>
      </w:pPr>
    </w:p>
    <w:p w:rsidR="00075416" w:rsidRPr="006B6991" w:rsidRDefault="00075416" w:rsidP="003E4512">
      <w:pPr>
        <w:pStyle w:val="number-2"/>
        <w:jc w:val="left"/>
        <w:rPr>
          <w:rFonts w:cs="Arial"/>
          <w:sz w:val="22"/>
          <w:szCs w:val="22"/>
        </w:rPr>
      </w:pPr>
      <w:r w:rsidRPr="006B6991">
        <w:rPr>
          <w:rFonts w:cs="Arial"/>
          <w:sz w:val="22"/>
          <w:szCs w:val="22"/>
        </w:rPr>
        <w:t>3.</w:t>
      </w:r>
      <w:r w:rsidRPr="006B6991">
        <w:rPr>
          <w:rFonts w:cs="Arial"/>
          <w:sz w:val="22"/>
          <w:szCs w:val="22"/>
        </w:rPr>
        <w:tab/>
        <w:t>NUREG-1608, “Categorizing and Transporting Low Specific Activity Materials and Surface Contaminated Objects”</w:t>
      </w:r>
    </w:p>
    <w:p w:rsidR="00075416" w:rsidRPr="006B6991" w:rsidRDefault="00075416" w:rsidP="003E4512">
      <w:pPr>
        <w:pStyle w:val="number-2"/>
        <w:jc w:val="left"/>
        <w:rPr>
          <w:rFonts w:cs="Arial"/>
          <w:sz w:val="22"/>
          <w:szCs w:val="22"/>
        </w:rPr>
      </w:pPr>
    </w:p>
    <w:p w:rsidR="00075416" w:rsidRPr="006B6991" w:rsidRDefault="00075416" w:rsidP="003E4512">
      <w:pPr>
        <w:pStyle w:val="number-2"/>
        <w:jc w:val="left"/>
        <w:rPr>
          <w:rFonts w:cs="Arial"/>
          <w:sz w:val="22"/>
          <w:szCs w:val="22"/>
        </w:rPr>
      </w:pPr>
      <w:r w:rsidRPr="006B6991">
        <w:rPr>
          <w:rFonts w:cs="Arial"/>
          <w:sz w:val="22"/>
          <w:szCs w:val="22"/>
        </w:rPr>
        <w:t>4.</w:t>
      </w:r>
      <w:r w:rsidRPr="006B6991">
        <w:rPr>
          <w:rFonts w:cs="Arial"/>
          <w:sz w:val="22"/>
          <w:szCs w:val="22"/>
        </w:rPr>
        <w:tab/>
        <w:t>NUREG-1660, “U.S. - Specific Schedules of Requirements for Transport of Specified Types of Radioactive Material Consignments”</w:t>
      </w:r>
    </w:p>
    <w:p w:rsidR="00075416" w:rsidRPr="006B6991" w:rsidRDefault="00075416" w:rsidP="003E4512">
      <w:pPr>
        <w:pStyle w:val="number-2"/>
        <w:jc w:val="left"/>
        <w:rPr>
          <w:rFonts w:cs="Arial"/>
          <w:sz w:val="22"/>
          <w:szCs w:val="22"/>
        </w:rPr>
      </w:pPr>
    </w:p>
    <w:p w:rsidR="00075416" w:rsidRPr="006B6991" w:rsidRDefault="00075416" w:rsidP="003E4512">
      <w:pPr>
        <w:pStyle w:val="number-2"/>
        <w:jc w:val="left"/>
        <w:rPr>
          <w:rFonts w:cs="Arial"/>
          <w:sz w:val="22"/>
          <w:szCs w:val="22"/>
        </w:rPr>
      </w:pPr>
      <w:r w:rsidRPr="006B6991">
        <w:rPr>
          <w:rFonts w:cs="Arial"/>
          <w:sz w:val="22"/>
          <w:szCs w:val="22"/>
        </w:rPr>
        <w:t>5</w:t>
      </w:r>
      <w:r w:rsidRPr="006B6991">
        <w:rPr>
          <w:rFonts w:cs="Arial"/>
          <w:sz w:val="22"/>
          <w:szCs w:val="22"/>
        </w:rPr>
        <w:tab/>
        <w:t>DOT Emergency Response Guidebook</w:t>
      </w:r>
      <w:r w:rsidR="00195EE1" w:rsidRPr="006B6991">
        <w:rPr>
          <w:rFonts w:cs="Arial"/>
          <w:sz w:val="22"/>
          <w:szCs w:val="22"/>
        </w:rPr>
        <w:br/>
      </w:r>
    </w:p>
    <w:tbl>
      <w:tblPr>
        <w:tblStyle w:val="TableGrid"/>
        <w:tblW w:w="0" w:type="auto"/>
        <w:tblInd w:w="2178" w:type="dxa"/>
        <w:tblLook w:val="01E0" w:firstRow="1" w:lastRow="1" w:firstColumn="1" w:lastColumn="1" w:noHBand="0" w:noVBand="0"/>
      </w:tblPr>
      <w:tblGrid>
        <w:gridCol w:w="7110"/>
      </w:tblGrid>
      <w:tr w:rsidR="00F37D41" w:rsidRPr="006B6991" w:rsidTr="00E57484">
        <w:tc>
          <w:tcPr>
            <w:tcW w:w="7110" w:type="dxa"/>
          </w:tcPr>
          <w:p w:rsidR="00F37D41" w:rsidRPr="006B6991" w:rsidRDefault="00F37D41" w:rsidP="003E4512">
            <w:pPr>
              <w:pStyle w:val="2number"/>
              <w:numPr>
                <w:ilvl w:val="0"/>
                <w:numId w:val="0"/>
              </w:numPr>
              <w:tabs>
                <w:tab w:val="left" w:pos="2707"/>
              </w:tabs>
              <w:jc w:val="left"/>
              <w:rPr>
                <w:rFonts w:cs="Arial"/>
                <w:sz w:val="22"/>
                <w:szCs w:val="22"/>
              </w:rPr>
            </w:pPr>
            <w:r w:rsidRPr="006B6991">
              <w:rPr>
                <w:rFonts w:cs="Arial"/>
                <w:sz w:val="22"/>
                <w:szCs w:val="22"/>
              </w:rPr>
              <w:t>NOTE:  This SG must be completed in the office before beginning the related OJT Training at a licensee site.</w:t>
            </w:r>
          </w:p>
        </w:tc>
      </w:tr>
    </w:tbl>
    <w:p w:rsidR="00F37D41" w:rsidRPr="006B6991" w:rsidRDefault="00F37D41" w:rsidP="00216F06">
      <w:pPr>
        <w:tabs>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rPr>
          <w:sz w:val="22"/>
        </w:rPr>
      </w:pPr>
    </w:p>
    <w:p w:rsidR="00353203" w:rsidRPr="006B6991" w:rsidRDefault="00353203" w:rsidP="00216F06">
      <w:pPr>
        <w:tabs>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rPr>
          <w:b/>
          <w:sz w:val="22"/>
        </w:rPr>
      </w:pPr>
    </w:p>
    <w:p w:rsidR="00075416" w:rsidRPr="006B6991" w:rsidRDefault="00075416" w:rsidP="00216F06">
      <w:pPr>
        <w:tabs>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rPr>
          <w:b/>
          <w:sz w:val="22"/>
        </w:rPr>
      </w:pPr>
      <w:r w:rsidRPr="006B6991">
        <w:rPr>
          <w:b/>
          <w:sz w:val="22"/>
        </w:rPr>
        <w:t>EVALUATION</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CRITERIA:</w:t>
      </w:r>
      <w:r w:rsidRPr="006B6991">
        <w:rPr>
          <w:sz w:val="22"/>
        </w:rPr>
        <w:tab/>
      </w:r>
      <w:r w:rsidR="005257DF">
        <w:rPr>
          <w:sz w:val="22"/>
        </w:rPr>
        <w:tab/>
      </w:r>
      <w:r w:rsidR="00F37D41" w:rsidRPr="006B6991">
        <w:rPr>
          <w:sz w:val="22"/>
        </w:rPr>
        <w:t>Upon c</w:t>
      </w:r>
      <w:r w:rsidRPr="006B6991">
        <w:rPr>
          <w:sz w:val="22"/>
        </w:rPr>
        <w:t>ompletion of this guide, you should be able to:</w:t>
      </w:r>
      <w:r w:rsidR="00195EE1" w:rsidRPr="006B6991">
        <w:rPr>
          <w:sz w:val="22"/>
        </w:rPr>
        <w:br/>
      </w:r>
    </w:p>
    <w:p w:rsidR="0042007A" w:rsidRDefault="00075416" w:rsidP="003E4512">
      <w:pPr>
        <w:pStyle w:val="1number"/>
        <w:numPr>
          <w:ilvl w:val="0"/>
          <w:numId w:val="10"/>
        </w:numPr>
        <w:jc w:val="left"/>
        <w:rPr>
          <w:rFonts w:cs="Arial"/>
          <w:sz w:val="22"/>
          <w:szCs w:val="22"/>
        </w:rPr>
        <w:sectPr w:rsidR="0042007A" w:rsidSect="006E4BC9">
          <w:pgSz w:w="12240" w:h="15840" w:code="1"/>
          <w:pgMar w:top="1440" w:right="1440" w:bottom="1440" w:left="1440" w:header="1440" w:footer="1440" w:gutter="0"/>
          <w:cols w:space="720"/>
          <w:noEndnote/>
          <w:docGrid w:linePitch="326"/>
        </w:sectPr>
      </w:pPr>
      <w:r w:rsidRPr="006B6991">
        <w:rPr>
          <w:rFonts w:cs="Arial"/>
          <w:sz w:val="22"/>
          <w:szCs w:val="22"/>
        </w:rPr>
        <w:t xml:space="preserve">Discuss the packaging, labeling and marking requirements for various types of radioactive materials packages expected to be shipped from a facility, as presented in NUREG-1660 and 49 CFR parts 100-189. </w:t>
      </w:r>
    </w:p>
    <w:p w:rsidR="00075416" w:rsidRPr="006B6991" w:rsidRDefault="00075416" w:rsidP="0042007A">
      <w:pPr>
        <w:pStyle w:val="1number"/>
        <w:numPr>
          <w:ilvl w:val="0"/>
          <w:numId w:val="0"/>
        </w:numPr>
        <w:ind w:left="2707"/>
        <w:jc w:val="left"/>
        <w:rPr>
          <w:rFonts w:cs="Arial"/>
          <w:sz w:val="22"/>
          <w:szCs w:val="22"/>
        </w:rPr>
      </w:pPr>
    </w:p>
    <w:p w:rsidR="00075416" w:rsidRPr="006B6991" w:rsidRDefault="00075416" w:rsidP="003E4512">
      <w:pPr>
        <w:pStyle w:val="1number"/>
        <w:jc w:val="left"/>
        <w:rPr>
          <w:rFonts w:cs="Arial"/>
          <w:sz w:val="22"/>
          <w:szCs w:val="22"/>
        </w:rPr>
      </w:pPr>
      <w:r w:rsidRPr="006B6991">
        <w:rPr>
          <w:rFonts w:cs="Arial"/>
          <w:sz w:val="22"/>
          <w:szCs w:val="22"/>
        </w:rPr>
        <w:t xml:space="preserve">Discuss the manifesting, labeling, and placarding requirements for non-exempt types of radioactive materials packages relative to NUREG 1660. </w:t>
      </w:r>
      <w:r w:rsidR="00195EE1" w:rsidRPr="006B6991">
        <w:rPr>
          <w:rFonts w:cs="Arial"/>
          <w:sz w:val="22"/>
          <w:szCs w:val="22"/>
        </w:rPr>
        <w:br/>
      </w:r>
    </w:p>
    <w:p w:rsidR="00075416" w:rsidRPr="006B6991" w:rsidRDefault="00075416" w:rsidP="003E4512">
      <w:pPr>
        <w:pStyle w:val="1number"/>
        <w:jc w:val="left"/>
        <w:rPr>
          <w:rFonts w:cs="Arial"/>
          <w:sz w:val="22"/>
          <w:szCs w:val="22"/>
        </w:rPr>
      </w:pPr>
      <w:r w:rsidRPr="006B6991">
        <w:rPr>
          <w:rFonts w:cs="Arial"/>
          <w:sz w:val="22"/>
          <w:szCs w:val="22"/>
        </w:rPr>
        <w:t xml:space="preserve">Discuss the allowable radiation dose rate and contamination limits for shipment of packages of radioactive material specified in regulatory documents 49 CFR parts 100-189 and 10 CFR Part 71.4. </w:t>
      </w:r>
      <w:r w:rsidR="005257DF">
        <w:rPr>
          <w:rFonts w:cs="Arial"/>
          <w:sz w:val="22"/>
          <w:szCs w:val="22"/>
        </w:rPr>
        <w:t xml:space="preserve"> </w:t>
      </w:r>
      <w:r w:rsidRPr="006B6991">
        <w:rPr>
          <w:rFonts w:cs="Arial"/>
          <w:sz w:val="22"/>
          <w:szCs w:val="22"/>
        </w:rPr>
        <w:t xml:space="preserve">The limits include transport vehicle dose limits, cab limits, and package limits, as appropriate.  </w:t>
      </w:r>
      <w:r w:rsidR="00195EE1" w:rsidRPr="006B6991">
        <w:rPr>
          <w:rFonts w:cs="Arial"/>
          <w:sz w:val="22"/>
          <w:szCs w:val="22"/>
        </w:rPr>
        <w:br/>
      </w:r>
    </w:p>
    <w:p w:rsidR="00075416" w:rsidRPr="006B6991" w:rsidRDefault="00075416" w:rsidP="003E4512">
      <w:pPr>
        <w:pStyle w:val="1number"/>
        <w:jc w:val="left"/>
        <w:rPr>
          <w:rFonts w:cs="Arial"/>
          <w:sz w:val="22"/>
          <w:szCs w:val="22"/>
        </w:rPr>
      </w:pPr>
      <w:r w:rsidRPr="006B6991">
        <w:rPr>
          <w:rFonts w:cs="Arial"/>
          <w:sz w:val="22"/>
          <w:szCs w:val="22"/>
        </w:rPr>
        <w:t>Discuss HAZMAT training and emergency response program requirements relative to guidance in Information Notices 92-62, 92-72, 95-09, and 49 CFR Parts 100-189.</w:t>
      </w:r>
      <w:r w:rsidR="00195EE1" w:rsidRPr="006B6991">
        <w:rPr>
          <w:rFonts w:cs="Arial"/>
          <w:sz w:val="22"/>
          <w:szCs w:val="22"/>
        </w:rPr>
        <w:br/>
      </w:r>
    </w:p>
    <w:p w:rsidR="00075416" w:rsidRPr="006B6991" w:rsidRDefault="00075416" w:rsidP="003E4512">
      <w:pPr>
        <w:pStyle w:val="1number"/>
        <w:jc w:val="left"/>
        <w:rPr>
          <w:rFonts w:cs="Arial"/>
          <w:sz w:val="22"/>
          <w:szCs w:val="22"/>
        </w:rPr>
      </w:pPr>
      <w:r w:rsidRPr="006B6991">
        <w:rPr>
          <w:rFonts w:cs="Arial"/>
          <w:sz w:val="22"/>
          <w:szCs w:val="22"/>
        </w:rPr>
        <w:t xml:space="preserve">Discuss Quality Assurance Requirement for a radioactive materials shipping program, as described in 10 CFR Part 71. </w:t>
      </w:r>
    </w:p>
    <w:p w:rsidR="00075416" w:rsidRPr="006B6991" w:rsidRDefault="00075416" w:rsidP="003E4512">
      <w:pPr>
        <w:pStyle w:val="References"/>
        <w:jc w:val="left"/>
        <w:rPr>
          <w:rFonts w:cs="Arial"/>
          <w:sz w:val="22"/>
          <w:szCs w:val="22"/>
        </w:rPr>
      </w:pPr>
    </w:p>
    <w:p w:rsidR="00075416" w:rsidRPr="006B6991" w:rsidRDefault="00075416" w:rsidP="003E4512">
      <w:pPr>
        <w:pStyle w:val="References"/>
        <w:jc w:val="left"/>
        <w:rPr>
          <w:rFonts w:cs="Arial"/>
          <w:sz w:val="22"/>
          <w:szCs w:val="22"/>
        </w:rPr>
      </w:pPr>
      <w:r w:rsidRPr="006B6991">
        <w:rPr>
          <w:rFonts w:cs="Arial"/>
          <w:b/>
          <w:sz w:val="22"/>
          <w:szCs w:val="22"/>
        </w:rPr>
        <w:t>TASKS:</w:t>
      </w:r>
      <w:r w:rsidRPr="006B6991">
        <w:rPr>
          <w:rFonts w:cs="Arial"/>
          <w:sz w:val="22"/>
          <w:szCs w:val="22"/>
        </w:rPr>
        <w:tab/>
      </w:r>
      <w:r w:rsidRPr="006B6991">
        <w:rPr>
          <w:rFonts w:cs="Arial"/>
          <w:sz w:val="22"/>
          <w:szCs w:val="22"/>
        </w:rPr>
        <w:tab/>
        <w:t>1.</w:t>
      </w:r>
      <w:r w:rsidRPr="006B6991">
        <w:rPr>
          <w:rFonts w:cs="Arial"/>
          <w:sz w:val="22"/>
          <w:szCs w:val="22"/>
        </w:rPr>
        <w:tab/>
        <w:t xml:space="preserve">Review and familiarize yourself with the documents listed in the reference list and in the list of other important references. </w:t>
      </w:r>
      <w:r w:rsidR="005257DF">
        <w:rPr>
          <w:rFonts w:cs="Arial"/>
          <w:sz w:val="22"/>
          <w:szCs w:val="22"/>
        </w:rPr>
        <w:t xml:space="preserve"> </w:t>
      </w:r>
      <w:r w:rsidRPr="006B6991">
        <w:rPr>
          <w:rFonts w:cs="Arial"/>
          <w:sz w:val="22"/>
          <w:szCs w:val="22"/>
        </w:rPr>
        <w:t>Specifically, identify the purpose of each document and what guidance the document provides.</w:t>
      </w:r>
      <w:r w:rsidR="00195EE1" w:rsidRPr="006B6991">
        <w:rPr>
          <w:rFonts w:cs="Arial"/>
          <w:sz w:val="22"/>
          <w:szCs w:val="22"/>
        </w:rPr>
        <w:br/>
      </w:r>
    </w:p>
    <w:p w:rsidR="00075416" w:rsidRPr="006B6991" w:rsidRDefault="00075416" w:rsidP="00921627">
      <w:pPr>
        <w:pStyle w:val="2number"/>
        <w:numPr>
          <w:ilvl w:val="0"/>
          <w:numId w:val="11"/>
        </w:numPr>
        <w:tabs>
          <w:tab w:val="clear" w:pos="3063"/>
          <w:tab w:val="num" w:pos="2700"/>
        </w:tabs>
        <w:ind w:left="2700"/>
        <w:jc w:val="left"/>
        <w:rPr>
          <w:rFonts w:cs="Arial"/>
          <w:sz w:val="22"/>
          <w:szCs w:val="22"/>
        </w:rPr>
      </w:pPr>
      <w:r w:rsidRPr="006B6991">
        <w:rPr>
          <w:rFonts w:cs="Arial"/>
          <w:sz w:val="22"/>
          <w:szCs w:val="22"/>
        </w:rPr>
        <w:t>Review the requirements for the transfer and receipt of radioactive material as specified in 10 CFR Part 20 and 10 CFR Part 71, including reporting requirements for problems identified.</w:t>
      </w:r>
      <w:r w:rsidR="00195EE1" w:rsidRPr="006B6991">
        <w:rPr>
          <w:rFonts w:cs="Arial"/>
          <w:sz w:val="22"/>
          <w:szCs w:val="22"/>
        </w:rPr>
        <w:br/>
      </w:r>
    </w:p>
    <w:p w:rsidR="00075416" w:rsidRPr="006B6991" w:rsidRDefault="00075416" w:rsidP="003E4512">
      <w:pPr>
        <w:pStyle w:val="2number"/>
        <w:jc w:val="left"/>
        <w:rPr>
          <w:rFonts w:cs="Arial"/>
          <w:sz w:val="22"/>
          <w:szCs w:val="22"/>
        </w:rPr>
      </w:pPr>
      <w:r w:rsidRPr="006B6991">
        <w:rPr>
          <w:rFonts w:cs="Arial"/>
          <w:sz w:val="22"/>
          <w:szCs w:val="22"/>
        </w:rPr>
        <w:t>Review the requirements in the area of training and emergency response as specified in 49 CFR parts 100-189.  Identify minimum training requirements and minimum emergency response requirements.</w:t>
      </w:r>
      <w:r w:rsidR="00195EE1" w:rsidRPr="006B6991">
        <w:rPr>
          <w:rFonts w:cs="Arial"/>
          <w:sz w:val="22"/>
          <w:szCs w:val="22"/>
        </w:rPr>
        <w:br/>
      </w:r>
    </w:p>
    <w:p w:rsidR="00075416" w:rsidRPr="006B6991" w:rsidRDefault="00075416" w:rsidP="003E4512">
      <w:pPr>
        <w:pStyle w:val="2number"/>
        <w:jc w:val="left"/>
        <w:rPr>
          <w:rFonts w:cs="Arial"/>
          <w:sz w:val="22"/>
          <w:szCs w:val="22"/>
        </w:rPr>
      </w:pPr>
      <w:r w:rsidRPr="006B6991">
        <w:rPr>
          <w:rFonts w:cs="Arial"/>
          <w:sz w:val="22"/>
          <w:szCs w:val="22"/>
        </w:rPr>
        <w:t>Meet with your supervisor</w:t>
      </w:r>
      <w:r w:rsidR="0002689C" w:rsidRPr="006B6991">
        <w:rPr>
          <w:rFonts w:cs="Arial"/>
          <w:sz w:val="22"/>
          <w:szCs w:val="22"/>
        </w:rPr>
        <w:t>, the person designated as a resource</w:t>
      </w:r>
      <w:r w:rsidRPr="006B6991">
        <w:rPr>
          <w:rFonts w:cs="Arial"/>
          <w:sz w:val="22"/>
          <w:szCs w:val="22"/>
        </w:rPr>
        <w:t xml:space="preserve"> or a qualified </w:t>
      </w:r>
      <w:r w:rsidR="00D248D5" w:rsidRPr="006B6991">
        <w:rPr>
          <w:rFonts w:cs="Arial"/>
          <w:sz w:val="22"/>
          <w:szCs w:val="22"/>
        </w:rPr>
        <w:t xml:space="preserve">Fuel Facility </w:t>
      </w:r>
      <w:r w:rsidR="0002689C" w:rsidRPr="006B6991">
        <w:rPr>
          <w:rFonts w:cs="Arial"/>
          <w:sz w:val="22"/>
          <w:szCs w:val="22"/>
        </w:rPr>
        <w:t>Health Physics I</w:t>
      </w:r>
      <w:r w:rsidRPr="006B6991">
        <w:rPr>
          <w:rFonts w:cs="Arial"/>
          <w:sz w:val="22"/>
          <w:szCs w:val="22"/>
        </w:rPr>
        <w:t>nspector to discuss any questions you may have as a result of these activities.  Discuss answers to the questions listed under the Evaluation Criteria section of this study guide with your supervisor</w:t>
      </w:r>
      <w:r w:rsidR="0002689C" w:rsidRPr="006B6991">
        <w:rPr>
          <w:rFonts w:cs="Arial"/>
          <w:sz w:val="22"/>
          <w:szCs w:val="22"/>
        </w:rPr>
        <w:t xml:space="preserve"> or the person designated as a resource</w:t>
      </w:r>
      <w:r w:rsidRPr="006B6991">
        <w:rPr>
          <w:rFonts w:cs="Arial"/>
          <w:sz w:val="22"/>
          <w:szCs w:val="22"/>
        </w:rPr>
        <w:t>.</w:t>
      </w:r>
      <w:r w:rsidR="00FC2310" w:rsidRPr="006B6991">
        <w:rPr>
          <w:rFonts w:cs="Arial"/>
          <w:sz w:val="22"/>
          <w:szCs w:val="22"/>
        </w:rPr>
        <w:br/>
      </w:r>
    </w:p>
    <w:p w:rsidR="00075416" w:rsidRPr="006B6991" w:rsidRDefault="00075416" w:rsidP="003E4512">
      <w:pPr>
        <w:pStyle w:val="References"/>
        <w:jc w:val="left"/>
        <w:rPr>
          <w:rFonts w:cs="Arial"/>
          <w:sz w:val="22"/>
          <w:szCs w:val="22"/>
        </w:rPr>
      </w:pPr>
      <w:r w:rsidRPr="006B6991">
        <w:rPr>
          <w:rFonts w:cs="Arial"/>
          <w:b/>
          <w:sz w:val="22"/>
          <w:szCs w:val="22"/>
        </w:rPr>
        <w:t>DOCUMENTATION:</w:t>
      </w:r>
      <w:r w:rsidR="006B6991">
        <w:rPr>
          <w:rFonts w:cs="Arial"/>
          <w:b/>
          <w:sz w:val="22"/>
          <w:szCs w:val="22"/>
        </w:rPr>
        <w:tab/>
      </w:r>
      <w:r w:rsidRPr="006B6991">
        <w:rPr>
          <w:rFonts w:cs="Arial"/>
          <w:sz w:val="22"/>
          <w:szCs w:val="22"/>
        </w:rPr>
        <w:tab/>
      </w:r>
      <w:r w:rsidR="00995660" w:rsidRPr="006B6991">
        <w:rPr>
          <w:rFonts w:cs="Arial"/>
          <w:sz w:val="22"/>
          <w:szCs w:val="22"/>
        </w:rPr>
        <w:t xml:space="preserve">Fuel Facility </w:t>
      </w:r>
      <w:r w:rsidRPr="006B6991">
        <w:rPr>
          <w:rFonts w:cs="Arial"/>
          <w:sz w:val="22"/>
          <w:szCs w:val="22"/>
        </w:rPr>
        <w:t>Health Physics Inspector Proficiency Level Qualification Signature Card</w:t>
      </w:r>
      <w:r w:rsidR="00995660" w:rsidRPr="006B6991">
        <w:rPr>
          <w:rFonts w:cs="Arial"/>
          <w:sz w:val="22"/>
          <w:szCs w:val="22"/>
        </w:rPr>
        <w:t>,</w:t>
      </w:r>
      <w:r w:rsidRPr="006B6991">
        <w:rPr>
          <w:rFonts w:cs="Arial"/>
          <w:sz w:val="22"/>
          <w:szCs w:val="22"/>
        </w:rPr>
        <w:t xml:space="preserve"> Item SG-HP-4</w:t>
      </w:r>
      <w:r w:rsidR="00FC2310" w:rsidRPr="006B6991">
        <w:rPr>
          <w:rFonts w:cs="Arial"/>
          <w:sz w:val="22"/>
          <w:szCs w:val="22"/>
        </w:rPr>
        <w:br/>
      </w:r>
    </w:p>
    <w:p w:rsidR="00075416" w:rsidRPr="006B6991" w:rsidRDefault="00075416" w:rsidP="003E4512">
      <w:pPr>
        <w:pStyle w:val="heading"/>
        <w:rPr>
          <w:rFonts w:cs="Arial"/>
          <w:sz w:val="22"/>
          <w:szCs w:val="22"/>
        </w:rPr>
      </w:pPr>
      <w:r w:rsidRPr="006B6991">
        <w:rPr>
          <w:rFonts w:cs="Arial"/>
          <w:sz w:val="22"/>
          <w:szCs w:val="22"/>
        </w:rPr>
        <w:t>Other Important References Related to this Topic</w:t>
      </w:r>
      <w:r w:rsidR="00995660" w:rsidRPr="006B6991">
        <w:rPr>
          <w:rFonts w:cs="Arial"/>
          <w:sz w:val="22"/>
          <w:szCs w:val="22"/>
        </w:rPr>
        <w:t>:</w:t>
      </w:r>
      <w:r w:rsidR="00FC2310" w:rsidRPr="006B6991">
        <w:rPr>
          <w:rFonts w:cs="Arial"/>
          <w:sz w:val="22"/>
          <w:szCs w:val="22"/>
        </w:rPr>
        <w:br/>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 xml:space="preserve">IE Information Notice 90-50, “Minimization of Methane Gas in Plant Systems and </w:t>
      </w:r>
      <w:proofErr w:type="spellStart"/>
      <w:r w:rsidRPr="006B6991">
        <w:rPr>
          <w:sz w:val="22"/>
        </w:rPr>
        <w:t>Radwaste</w:t>
      </w:r>
      <w:proofErr w:type="spellEnd"/>
      <w:r w:rsidRPr="006B6991">
        <w:rPr>
          <w:sz w:val="22"/>
        </w:rPr>
        <w:t xml:space="preserve"> Shipping Containers”</w:t>
      </w:r>
    </w:p>
    <w:p w:rsidR="0042007A" w:rsidRDefault="0042007A"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 w:author="btc1" w:date="2014-06-19T09:21:00Z"/>
          <w:sz w:val="22"/>
        </w:rPr>
        <w:sectPr w:rsidR="0042007A" w:rsidSect="006E4BC9">
          <w:pgSz w:w="12240" w:h="15840" w:code="1"/>
          <w:pgMar w:top="1440" w:right="1440" w:bottom="1440" w:left="1440" w:header="1440" w:footer="1440" w:gutter="0"/>
          <w:cols w:space="720"/>
          <w:noEndnote/>
          <w:docGrid w:linePitch="326"/>
        </w:sectPr>
      </w:pP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IE Information Notice 92-62, “Emergency Response Information Requirements for IE Radioactive Material Shipments”</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IE Information Notice 92-72, “Employee Training and Shipper Registration Requirements for Transporting Radioactive Materials”</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IE Information Notice 95-09, “Monitoring and Training of Shippers and carriers of Radioactive Materials”</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NUREG/CR-5569, Rev. 1, “Health Physics Positions Data Base”</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216F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NUREG/CR-6204, “Questions and Answers Based on Revised 10 CFR 20”</w:t>
      </w:r>
    </w:p>
    <w:p w:rsidR="00216F06" w:rsidRPr="006B6991" w:rsidRDefault="00216F06" w:rsidP="00216F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2007A" w:rsidRDefault="0042007A" w:rsidP="00FC2310">
      <w:pPr>
        <w:pStyle w:val="ISG"/>
        <w:rPr>
          <w:ins w:id="30" w:author="btc1" w:date="2014-06-19T09:21:00Z"/>
          <w:rFonts w:cs="Arial"/>
          <w:sz w:val="22"/>
          <w:szCs w:val="22"/>
        </w:rPr>
        <w:sectPr w:rsidR="0042007A" w:rsidSect="006E4BC9">
          <w:pgSz w:w="12240" w:h="15840" w:code="1"/>
          <w:pgMar w:top="1440" w:right="1440" w:bottom="1440" w:left="1440" w:header="1440" w:footer="1440" w:gutter="0"/>
          <w:cols w:space="720"/>
          <w:noEndnote/>
          <w:docGrid w:linePitch="326"/>
        </w:sectPr>
      </w:pPr>
    </w:p>
    <w:p w:rsidR="00075416" w:rsidRPr="006B6991" w:rsidRDefault="00995660" w:rsidP="00FC2310">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Study Guide</w:t>
      </w:r>
    </w:p>
    <w:p w:rsidR="00FC2310" w:rsidRPr="006B6991" w:rsidRDefault="00FC2310" w:rsidP="00FC2310">
      <w:pPr>
        <w:pStyle w:val="ISG"/>
        <w:jc w:val="left"/>
        <w:rPr>
          <w:rFonts w:cs="Arial"/>
          <w:sz w:val="22"/>
          <w:szCs w:val="22"/>
        </w:rPr>
      </w:pPr>
    </w:p>
    <w:p w:rsidR="00075416" w:rsidRPr="006B6991" w:rsidRDefault="00075416" w:rsidP="003E4512">
      <w:pPr>
        <w:pStyle w:val="topic"/>
        <w:jc w:val="left"/>
        <w:outlineLvl w:val="2"/>
        <w:rPr>
          <w:rFonts w:cs="Arial"/>
          <w:sz w:val="22"/>
          <w:szCs w:val="22"/>
        </w:rPr>
      </w:pPr>
      <w:bookmarkStart w:id="31" w:name="_Toc210444885"/>
      <w:r w:rsidRPr="006B6991">
        <w:rPr>
          <w:rFonts w:cs="Arial"/>
          <w:b/>
          <w:sz w:val="22"/>
          <w:szCs w:val="22"/>
        </w:rPr>
        <w:t>TOPIC:</w:t>
      </w:r>
      <w:r w:rsidRPr="006B6991">
        <w:rPr>
          <w:rFonts w:cs="Arial"/>
          <w:sz w:val="22"/>
          <w:szCs w:val="22"/>
        </w:rPr>
        <w:tab/>
      </w:r>
      <w:r w:rsidRPr="006B6991">
        <w:rPr>
          <w:rFonts w:cs="Arial"/>
          <w:sz w:val="22"/>
          <w:szCs w:val="22"/>
        </w:rPr>
        <w:tab/>
      </w:r>
      <w:r w:rsidR="006B6991">
        <w:rPr>
          <w:rFonts w:cs="Arial"/>
          <w:sz w:val="22"/>
          <w:szCs w:val="22"/>
        </w:rPr>
        <w:tab/>
      </w:r>
      <w:r w:rsidRPr="006B6991">
        <w:rPr>
          <w:rFonts w:cs="Arial"/>
          <w:sz w:val="22"/>
          <w:szCs w:val="22"/>
        </w:rPr>
        <w:t xml:space="preserve">(SG-HP-5) Solid </w:t>
      </w:r>
      <w:proofErr w:type="spellStart"/>
      <w:r w:rsidRPr="006B6991">
        <w:rPr>
          <w:rFonts w:cs="Arial"/>
          <w:sz w:val="22"/>
          <w:szCs w:val="22"/>
        </w:rPr>
        <w:t>Radwaste</w:t>
      </w:r>
      <w:proofErr w:type="spellEnd"/>
      <w:r w:rsidRPr="006B6991">
        <w:rPr>
          <w:rFonts w:cs="Arial"/>
          <w:sz w:val="22"/>
          <w:szCs w:val="22"/>
        </w:rPr>
        <w:t xml:space="preserve"> Management and Processing</w:t>
      </w:r>
      <w:bookmarkEnd w:id="31"/>
      <w:r w:rsidR="00135550">
        <w:rPr>
          <w:rFonts w:cs="Arial"/>
          <w:sz w:val="22"/>
          <w:szCs w:val="22"/>
        </w:rPr>
        <w:fldChar w:fldCharType="begin"/>
      </w:r>
      <w:r w:rsidR="00135550">
        <w:instrText xml:space="preserve"> TC "</w:instrText>
      </w:r>
      <w:bookmarkStart w:id="32" w:name="_Toc383524516"/>
      <w:r w:rsidR="00135550" w:rsidRPr="003E3D34">
        <w:rPr>
          <w:rFonts w:cs="Arial"/>
          <w:sz w:val="22"/>
          <w:szCs w:val="22"/>
        </w:rPr>
        <w:instrText xml:space="preserve">(SG-HP-5) Solid </w:instrText>
      </w:r>
      <w:proofErr w:type="spellStart"/>
      <w:r w:rsidR="00135550" w:rsidRPr="003E3D34">
        <w:rPr>
          <w:rFonts w:cs="Arial"/>
          <w:sz w:val="22"/>
          <w:szCs w:val="22"/>
        </w:rPr>
        <w:instrText>Radwaste</w:instrText>
      </w:r>
      <w:proofErr w:type="spellEnd"/>
      <w:r w:rsidR="00135550" w:rsidRPr="003E3D34">
        <w:rPr>
          <w:rFonts w:cs="Arial"/>
          <w:sz w:val="22"/>
          <w:szCs w:val="22"/>
        </w:rPr>
        <w:instrText xml:space="preserve"> Management and Processing</w:instrText>
      </w:r>
      <w:bookmarkEnd w:id="32"/>
      <w:r w:rsidR="00135550">
        <w:instrText xml:space="preserve">" \f C \l "2" </w:instrText>
      </w:r>
      <w:r w:rsidR="00135550">
        <w:rPr>
          <w:rFonts w:cs="Arial"/>
          <w:sz w:val="22"/>
          <w:szCs w:val="22"/>
        </w:rPr>
        <w:fldChar w:fldCharType="end"/>
      </w:r>
    </w:p>
    <w:p w:rsidR="00075416" w:rsidRPr="006B6991" w:rsidRDefault="00075416" w:rsidP="003E4512">
      <w:pPr>
        <w:pStyle w:val="topic"/>
        <w:jc w:val="left"/>
        <w:rPr>
          <w:rFonts w:cs="Arial"/>
          <w:sz w:val="22"/>
          <w:szCs w:val="22"/>
        </w:rPr>
      </w:pPr>
    </w:p>
    <w:p w:rsidR="00075416" w:rsidRPr="006B6991" w:rsidRDefault="00075416" w:rsidP="003E4512">
      <w:pPr>
        <w:pStyle w:val="topic"/>
        <w:jc w:val="left"/>
        <w:rPr>
          <w:rFonts w:cs="Arial"/>
          <w:sz w:val="22"/>
          <w:szCs w:val="22"/>
        </w:rPr>
      </w:pPr>
      <w:r w:rsidRPr="006B6991">
        <w:rPr>
          <w:rFonts w:cs="Arial"/>
          <w:b/>
          <w:sz w:val="22"/>
          <w:szCs w:val="22"/>
        </w:rPr>
        <w:t>PURPOSE:</w:t>
      </w:r>
      <w:r w:rsidRPr="006B6991">
        <w:rPr>
          <w:rFonts w:cs="Arial"/>
          <w:sz w:val="22"/>
          <w:szCs w:val="22"/>
        </w:rPr>
        <w:tab/>
      </w:r>
      <w:r w:rsidRPr="006B6991">
        <w:rPr>
          <w:rFonts w:cs="Arial"/>
          <w:sz w:val="22"/>
          <w:szCs w:val="22"/>
        </w:rPr>
        <w:tab/>
        <w:t>The purpose of this SG is to familiarize you with the regulatory bases and historical agency positions in the area of solid radioactive waste control and processing (including control of contaminated items).  Specifically, the information provides you the necessary technical knowledge to conduct inspections using the solid radioactive waste portions of IP 88035, “Radioactive Waste Management”, and IP 84850, “Radioactive Waste Management</w:t>
      </w:r>
      <w:r w:rsidR="0041384F" w:rsidRPr="006B6991">
        <w:rPr>
          <w:rFonts w:cs="Arial"/>
          <w:sz w:val="22"/>
          <w:szCs w:val="22"/>
        </w:rPr>
        <w:t xml:space="preserve"> </w:t>
      </w:r>
      <w:r w:rsidRPr="006B6991">
        <w:rPr>
          <w:rFonts w:cs="Arial"/>
          <w:sz w:val="22"/>
          <w:szCs w:val="22"/>
        </w:rPr>
        <w:t>-</w:t>
      </w:r>
      <w:r w:rsidR="0041384F" w:rsidRPr="006B6991">
        <w:rPr>
          <w:rFonts w:cs="Arial"/>
          <w:sz w:val="22"/>
          <w:szCs w:val="22"/>
        </w:rPr>
        <w:t xml:space="preserve"> </w:t>
      </w:r>
      <w:r w:rsidRPr="006B6991">
        <w:rPr>
          <w:rFonts w:cs="Arial"/>
          <w:sz w:val="22"/>
          <w:szCs w:val="22"/>
        </w:rPr>
        <w:t>Inspection of Waste Generator Requirements of 10 CFR Part 20 and 10 CFR Part 61.”  This guide will provide you with detailed knowledge of the requirements contained in regulations and position documents.</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COMPETENCY</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AREA:</w:t>
      </w:r>
      <w:r w:rsidRPr="006B6991">
        <w:rPr>
          <w:sz w:val="22"/>
        </w:rPr>
        <w:tab/>
      </w:r>
      <w:r w:rsidRPr="006B6991">
        <w:rPr>
          <w:sz w:val="22"/>
        </w:rPr>
        <w:tab/>
      </w:r>
      <w:r w:rsidR="00FC2310" w:rsidRPr="006B6991">
        <w:rPr>
          <w:sz w:val="22"/>
        </w:rPr>
        <w:tab/>
      </w:r>
      <w:r w:rsidRPr="006B6991">
        <w:rPr>
          <w:sz w:val="22"/>
        </w:rPr>
        <w:t>REGULATORY FRAMEWORK</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b/>
      </w:r>
      <w:r w:rsidRPr="006B6991">
        <w:rPr>
          <w:sz w:val="22"/>
        </w:rPr>
        <w:tab/>
      </w:r>
      <w:r w:rsidRPr="006B6991">
        <w:rPr>
          <w:sz w:val="22"/>
        </w:rPr>
        <w:tab/>
      </w:r>
      <w:r w:rsidR="00FC2310" w:rsidRPr="006B6991">
        <w:rPr>
          <w:sz w:val="22"/>
        </w:rPr>
        <w:tab/>
      </w:r>
      <w:r w:rsidRPr="006B6991">
        <w:rPr>
          <w:sz w:val="22"/>
        </w:rPr>
        <w:t>FUNDAMENTAL FACILITY DESIGN &amp; OPERATION</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b/>
      </w:r>
      <w:r w:rsidRPr="006B6991">
        <w:rPr>
          <w:sz w:val="22"/>
        </w:rPr>
        <w:tab/>
      </w:r>
      <w:r w:rsidRPr="006B6991">
        <w:rPr>
          <w:sz w:val="22"/>
        </w:rPr>
        <w:tab/>
      </w:r>
      <w:r w:rsidR="00FC2310" w:rsidRPr="006B6991">
        <w:rPr>
          <w:sz w:val="22"/>
        </w:rPr>
        <w:tab/>
      </w:r>
      <w:r w:rsidRPr="006B6991">
        <w:rPr>
          <w:sz w:val="22"/>
        </w:rPr>
        <w:t>TECHNICAL AREA EXPERTISE</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LEVEL OF</w:t>
      </w: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EFFORT:</w:t>
      </w:r>
      <w:r w:rsidRPr="006B6991">
        <w:rPr>
          <w:sz w:val="22"/>
        </w:rPr>
        <w:tab/>
      </w:r>
      <w:r w:rsidRPr="006B6991">
        <w:rPr>
          <w:sz w:val="22"/>
        </w:rPr>
        <w:tab/>
        <w:t>40 hours</w:t>
      </w:r>
      <w:r w:rsidR="00FC2310" w:rsidRPr="006B6991">
        <w:rPr>
          <w:sz w:val="22"/>
        </w:rPr>
        <w:br/>
      </w:r>
    </w:p>
    <w:p w:rsidR="0041384F" w:rsidRPr="006B6991" w:rsidRDefault="00075416" w:rsidP="00216F06">
      <w:pPr>
        <w:pStyle w:val="References"/>
        <w:tabs>
          <w:tab w:val="clear" w:pos="274"/>
          <w:tab w:val="clear" w:pos="806"/>
          <w:tab w:val="clear" w:pos="2707"/>
          <w:tab w:val="left" w:pos="270"/>
          <w:tab w:val="left" w:pos="810"/>
          <w:tab w:val="left" w:pos="2700"/>
        </w:tabs>
        <w:ind w:left="2700" w:hanging="2700"/>
        <w:jc w:val="left"/>
        <w:rPr>
          <w:rFonts w:cs="Arial"/>
          <w:sz w:val="22"/>
          <w:szCs w:val="22"/>
        </w:rPr>
      </w:pPr>
      <w:r w:rsidRPr="006B6991">
        <w:rPr>
          <w:rFonts w:cs="Arial"/>
          <w:b/>
          <w:sz w:val="22"/>
          <w:szCs w:val="22"/>
        </w:rPr>
        <w:t>REFERENCES:</w:t>
      </w:r>
      <w:r w:rsidR="00216F06" w:rsidRPr="006B6991">
        <w:rPr>
          <w:rFonts w:cs="Arial"/>
          <w:sz w:val="22"/>
          <w:szCs w:val="22"/>
        </w:rPr>
        <w:tab/>
        <w:t>1.</w:t>
      </w:r>
      <w:r w:rsidR="00216F06" w:rsidRPr="006B6991">
        <w:rPr>
          <w:rFonts w:cs="Arial"/>
          <w:sz w:val="22"/>
          <w:szCs w:val="22"/>
        </w:rPr>
        <w:tab/>
      </w:r>
      <w:r w:rsidRPr="006B6991">
        <w:rPr>
          <w:rFonts w:cs="Arial"/>
          <w:sz w:val="22"/>
          <w:szCs w:val="22"/>
        </w:rPr>
        <w:t>10 CFR Part 61, “Licensing Requirements for Land Disposal of</w:t>
      </w:r>
    </w:p>
    <w:p w:rsidR="00075416" w:rsidRPr="006B6991" w:rsidRDefault="0041384F" w:rsidP="003E4512">
      <w:pPr>
        <w:pStyle w:val="References"/>
        <w:ind w:left="2700"/>
        <w:jc w:val="left"/>
        <w:rPr>
          <w:rFonts w:cs="Arial"/>
          <w:sz w:val="22"/>
          <w:szCs w:val="22"/>
        </w:rPr>
      </w:pPr>
      <w:r w:rsidRPr="006B6991">
        <w:rPr>
          <w:rFonts w:cs="Arial"/>
          <w:b/>
          <w:sz w:val="22"/>
          <w:szCs w:val="22"/>
        </w:rPr>
        <w:t xml:space="preserve">                                   </w:t>
      </w:r>
      <w:r w:rsidR="00406769" w:rsidRPr="006B6991">
        <w:rPr>
          <w:rFonts w:cs="Arial"/>
          <w:b/>
          <w:sz w:val="22"/>
          <w:szCs w:val="22"/>
        </w:rPr>
        <w:tab/>
      </w:r>
      <w:proofErr w:type="gramStart"/>
      <w:r w:rsidR="00075416" w:rsidRPr="006B6991">
        <w:rPr>
          <w:rFonts w:cs="Arial"/>
          <w:sz w:val="22"/>
          <w:szCs w:val="22"/>
        </w:rPr>
        <w:t>Radioactive Waste.”</w:t>
      </w:r>
      <w:proofErr w:type="gramEnd"/>
      <w:r w:rsidR="00FC2310" w:rsidRPr="006B6991">
        <w:rPr>
          <w:rFonts w:cs="Arial"/>
          <w:sz w:val="22"/>
          <w:szCs w:val="22"/>
        </w:rPr>
        <w:br/>
      </w:r>
    </w:p>
    <w:p w:rsidR="00075416" w:rsidRPr="006B6991" w:rsidRDefault="00936350" w:rsidP="003E4512">
      <w:pPr>
        <w:pStyle w:val="2number"/>
        <w:numPr>
          <w:ilvl w:val="0"/>
          <w:numId w:val="0"/>
        </w:numPr>
        <w:tabs>
          <w:tab w:val="left" w:pos="2700"/>
        </w:tabs>
        <w:ind w:left="2700" w:hanging="626"/>
        <w:jc w:val="left"/>
        <w:rPr>
          <w:rFonts w:cs="Arial"/>
          <w:sz w:val="22"/>
          <w:szCs w:val="22"/>
        </w:rPr>
      </w:pPr>
      <w:r w:rsidRPr="006B6991">
        <w:rPr>
          <w:rFonts w:cs="Arial"/>
          <w:sz w:val="22"/>
          <w:szCs w:val="22"/>
        </w:rPr>
        <w:t xml:space="preserve">2.  </w:t>
      </w:r>
      <w:r w:rsidR="00406769" w:rsidRPr="006B6991">
        <w:rPr>
          <w:rFonts w:cs="Arial"/>
          <w:sz w:val="22"/>
          <w:szCs w:val="22"/>
        </w:rPr>
        <w:tab/>
      </w:r>
      <w:proofErr w:type="spellStart"/>
      <w:r w:rsidR="00C57579" w:rsidRPr="006B6991">
        <w:rPr>
          <w:rFonts w:cs="Arial"/>
          <w:sz w:val="22"/>
          <w:szCs w:val="22"/>
        </w:rPr>
        <w:t>R</w:t>
      </w:r>
      <w:r w:rsidR="00075416" w:rsidRPr="006B6991">
        <w:rPr>
          <w:rFonts w:cs="Arial"/>
          <w:sz w:val="22"/>
          <w:szCs w:val="22"/>
        </w:rPr>
        <w:t>adwaste</w:t>
      </w:r>
      <w:proofErr w:type="spellEnd"/>
      <w:r w:rsidR="00075416" w:rsidRPr="006B6991">
        <w:rPr>
          <w:rFonts w:cs="Arial"/>
          <w:sz w:val="22"/>
          <w:szCs w:val="22"/>
        </w:rPr>
        <w:t xml:space="preserve"> system and facility description from the licensed facility</w:t>
      </w:r>
      <w:r w:rsidR="00406769" w:rsidRPr="006B6991">
        <w:rPr>
          <w:rFonts w:cs="Arial"/>
          <w:sz w:val="22"/>
          <w:szCs w:val="22"/>
        </w:rPr>
        <w:t xml:space="preserve"> </w:t>
      </w:r>
      <w:r w:rsidR="00075416" w:rsidRPr="006B6991">
        <w:rPr>
          <w:rFonts w:cs="Arial"/>
          <w:sz w:val="22"/>
          <w:szCs w:val="22"/>
        </w:rPr>
        <w:t>designated by your supervisor.</w:t>
      </w:r>
      <w:r w:rsidR="00FC2310" w:rsidRPr="006B6991">
        <w:rPr>
          <w:rFonts w:cs="Arial"/>
          <w:sz w:val="22"/>
          <w:szCs w:val="22"/>
        </w:rPr>
        <w:br/>
      </w:r>
    </w:p>
    <w:p w:rsidR="00075416" w:rsidRPr="006B6991" w:rsidRDefault="00936350" w:rsidP="003E4512">
      <w:pPr>
        <w:pStyle w:val="2number"/>
        <w:numPr>
          <w:ilvl w:val="0"/>
          <w:numId w:val="0"/>
        </w:numPr>
        <w:tabs>
          <w:tab w:val="left" w:pos="2700"/>
        </w:tabs>
        <w:ind w:left="2074"/>
        <w:jc w:val="left"/>
        <w:rPr>
          <w:rFonts w:cs="Arial"/>
          <w:sz w:val="22"/>
          <w:szCs w:val="22"/>
        </w:rPr>
      </w:pPr>
      <w:proofErr w:type="gramStart"/>
      <w:r w:rsidRPr="006B6991">
        <w:rPr>
          <w:rFonts w:cs="Arial"/>
          <w:sz w:val="22"/>
          <w:szCs w:val="22"/>
        </w:rPr>
        <w:t xml:space="preserve">3.  </w:t>
      </w:r>
      <w:r w:rsidR="00406769" w:rsidRPr="006B6991">
        <w:rPr>
          <w:rFonts w:cs="Arial"/>
          <w:sz w:val="22"/>
          <w:szCs w:val="22"/>
        </w:rPr>
        <w:tab/>
      </w:r>
      <w:r w:rsidR="00075416" w:rsidRPr="006B6991">
        <w:rPr>
          <w:rFonts w:cs="Arial"/>
          <w:sz w:val="22"/>
          <w:szCs w:val="22"/>
        </w:rPr>
        <w:t>10 CFR Part</w:t>
      </w:r>
      <w:proofErr w:type="gramEnd"/>
      <w:r w:rsidR="00075416" w:rsidRPr="006B6991">
        <w:rPr>
          <w:rFonts w:cs="Arial"/>
          <w:sz w:val="22"/>
          <w:szCs w:val="22"/>
        </w:rPr>
        <w:t xml:space="preserve"> 20, “Standards for Protection against Radiation.”</w:t>
      </w:r>
    </w:p>
    <w:p w:rsidR="00075416" w:rsidRPr="006B6991" w:rsidRDefault="00075416" w:rsidP="003E4512">
      <w:pPr>
        <w:pStyle w:val="lettering"/>
        <w:numPr>
          <w:ilvl w:val="0"/>
          <w:numId w:val="42"/>
        </w:numPr>
        <w:tabs>
          <w:tab w:val="clear" w:pos="2707"/>
          <w:tab w:val="clear" w:pos="3683"/>
          <w:tab w:val="left" w:pos="2700"/>
          <w:tab w:val="num" w:pos="3240"/>
        </w:tabs>
        <w:ind w:left="3240" w:hanging="540"/>
        <w:jc w:val="left"/>
        <w:rPr>
          <w:rFonts w:cs="Arial"/>
          <w:sz w:val="22"/>
          <w:szCs w:val="22"/>
        </w:rPr>
      </w:pPr>
      <w:r w:rsidRPr="006B6991">
        <w:rPr>
          <w:rFonts w:cs="Arial"/>
          <w:sz w:val="22"/>
          <w:szCs w:val="22"/>
        </w:rPr>
        <w:t>Subpart F, “Surveys and Monitoring”; 20.1501(a) and 20.1501(b)</w:t>
      </w:r>
    </w:p>
    <w:p w:rsidR="00075416" w:rsidRPr="006B6991" w:rsidRDefault="00075416" w:rsidP="003E4512">
      <w:pPr>
        <w:pStyle w:val="lettering"/>
        <w:tabs>
          <w:tab w:val="clear" w:pos="2707"/>
          <w:tab w:val="clear" w:pos="3683"/>
          <w:tab w:val="left" w:pos="2700"/>
          <w:tab w:val="num" w:pos="3240"/>
        </w:tabs>
        <w:ind w:left="3240" w:hanging="540"/>
        <w:jc w:val="left"/>
        <w:rPr>
          <w:rFonts w:cs="Arial"/>
          <w:sz w:val="22"/>
          <w:szCs w:val="22"/>
        </w:rPr>
      </w:pPr>
      <w:r w:rsidRPr="006B6991">
        <w:rPr>
          <w:rFonts w:cs="Arial"/>
          <w:sz w:val="22"/>
          <w:szCs w:val="22"/>
        </w:rPr>
        <w:t>Subpart K, “Waste Disposal.”</w:t>
      </w:r>
      <w:r w:rsidR="00FC2310" w:rsidRPr="006B6991">
        <w:rPr>
          <w:rFonts w:cs="Arial"/>
          <w:sz w:val="22"/>
          <w:szCs w:val="22"/>
        </w:rPr>
        <w:br/>
      </w:r>
    </w:p>
    <w:p w:rsidR="00075416" w:rsidRPr="006B6991" w:rsidRDefault="00936350" w:rsidP="00216F06">
      <w:pPr>
        <w:pStyle w:val="2number"/>
        <w:numPr>
          <w:ilvl w:val="0"/>
          <w:numId w:val="0"/>
        </w:numPr>
        <w:tabs>
          <w:tab w:val="left" w:pos="2700"/>
        </w:tabs>
        <w:ind w:left="2700" w:hanging="626"/>
        <w:jc w:val="left"/>
        <w:rPr>
          <w:rFonts w:cs="Arial"/>
          <w:sz w:val="22"/>
          <w:szCs w:val="22"/>
        </w:rPr>
      </w:pPr>
      <w:r w:rsidRPr="006B6991">
        <w:rPr>
          <w:rFonts w:cs="Arial"/>
          <w:sz w:val="22"/>
          <w:szCs w:val="22"/>
        </w:rPr>
        <w:t xml:space="preserve">4.  </w:t>
      </w:r>
      <w:r w:rsidR="00406769" w:rsidRPr="006B6991">
        <w:rPr>
          <w:rFonts w:cs="Arial"/>
          <w:sz w:val="22"/>
          <w:szCs w:val="22"/>
        </w:rPr>
        <w:tab/>
      </w:r>
      <w:r w:rsidR="00075416" w:rsidRPr="006B6991">
        <w:rPr>
          <w:rFonts w:cs="Arial"/>
          <w:sz w:val="22"/>
          <w:szCs w:val="22"/>
        </w:rPr>
        <w:t>NRC Branch Technical</w:t>
      </w:r>
      <w:r w:rsidR="003E4512" w:rsidRPr="006B6991">
        <w:rPr>
          <w:rFonts w:cs="Arial"/>
          <w:sz w:val="22"/>
          <w:szCs w:val="22"/>
        </w:rPr>
        <w:t xml:space="preserve"> Position, Waste Form Technical </w:t>
      </w:r>
      <w:r w:rsidR="00075416" w:rsidRPr="006B6991">
        <w:rPr>
          <w:rFonts w:cs="Arial"/>
          <w:sz w:val="22"/>
          <w:szCs w:val="22"/>
        </w:rPr>
        <w:t>Position</w:t>
      </w:r>
    </w:p>
    <w:p w:rsidR="00216F06" w:rsidRPr="006B6991" w:rsidRDefault="00216F06" w:rsidP="00216F06">
      <w:pPr>
        <w:pStyle w:val="2number"/>
        <w:numPr>
          <w:ilvl w:val="0"/>
          <w:numId w:val="0"/>
        </w:numPr>
        <w:tabs>
          <w:tab w:val="left" w:pos="2700"/>
        </w:tabs>
        <w:ind w:left="2700" w:hanging="626"/>
        <w:jc w:val="left"/>
        <w:rPr>
          <w:rFonts w:cs="Arial"/>
          <w:sz w:val="22"/>
          <w:szCs w:val="22"/>
        </w:rPr>
      </w:pPr>
    </w:p>
    <w:p w:rsidR="00075416" w:rsidRPr="006B6991" w:rsidRDefault="00936350" w:rsidP="00216F06">
      <w:pPr>
        <w:pStyle w:val="2number"/>
        <w:numPr>
          <w:ilvl w:val="0"/>
          <w:numId w:val="0"/>
        </w:numPr>
        <w:tabs>
          <w:tab w:val="left" w:pos="2700"/>
        </w:tabs>
        <w:ind w:left="2700" w:hanging="626"/>
        <w:jc w:val="left"/>
        <w:rPr>
          <w:rFonts w:cs="Arial"/>
          <w:sz w:val="22"/>
          <w:szCs w:val="22"/>
        </w:rPr>
      </w:pPr>
      <w:r w:rsidRPr="006B6991">
        <w:rPr>
          <w:rFonts w:cs="Arial"/>
          <w:sz w:val="22"/>
          <w:szCs w:val="22"/>
        </w:rPr>
        <w:t xml:space="preserve">5.  </w:t>
      </w:r>
      <w:r w:rsidR="00406769" w:rsidRPr="006B6991">
        <w:rPr>
          <w:rFonts w:cs="Arial"/>
          <w:sz w:val="22"/>
          <w:szCs w:val="22"/>
        </w:rPr>
        <w:tab/>
      </w:r>
      <w:r w:rsidR="00075416" w:rsidRPr="006B6991">
        <w:rPr>
          <w:rFonts w:cs="Arial"/>
          <w:sz w:val="22"/>
          <w:szCs w:val="22"/>
        </w:rPr>
        <w:t xml:space="preserve">NRC Branch Technical Position on Concentration Averaging and Encapsulation </w:t>
      </w:r>
    </w:p>
    <w:p w:rsidR="00216F06" w:rsidRPr="006B6991" w:rsidRDefault="00216F06" w:rsidP="00216F06">
      <w:pPr>
        <w:pStyle w:val="2number"/>
        <w:numPr>
          <w:ilvl w:val="0"/>
          <w:numId w:val="0"/>
        </w:numPr>
        <w:tabs>
          <w:tab w:val="left" w:pos="2700"/>
        </w:tabs>
        <w:ind w:left="2700" w:hanging="626"/>
        <w:jc w:val="left"/>
        <w:rPr>
          <w:rFonts w:cs="Arial"/>
          <w:sz w:val="22"/>
          <w:szCs w:val="22"/>
        </w:rPr>
      </w:pPr>
    </w:p>
    <w:p w:rsidR="00C57579" w:rsidRPr="006B6991" w:rsidRDefault="00936350" w:rsidP="003E4512">
      <w:pPr>
        <w:pStyle w:val="2number"/>
        <w:numPr>
          <w:ilvl w:val="0"/>
          <w:numId w:val="0"/>
        </w:numPr>
        <w:tabs>
          <w:tab w:val="clear" w:pos="2074"/>
          <w:tab w:val="left" w:pos="2070"/>
          <w:tab w:val="left" w:pos="2700"/>
        </w:tabs>
        <w:ind w:left="2700" w:hanging="626"/>
        <w:jc w:val="left"/>
        <w:rPr>
          <w:rFonts w:cs="Arial"/>
          <w:sz w:val="22"/>
          <w:szCs w:val="22"/>
        </w:rPr>
      </w:pPr>
      <w:r w:rsidRPr="006B6991">
        <w:rPr>
          <w:rFonts w:cs="Arial"/>
          <w:sz w:val="22"/>
          <w:szCs w:val="22"/>
        </w:rPr>
        <w:t xml:space="preserve">6. </w:t>
      </w:r>
      <w:r w:rsidR="00406769" w:rsidRPr="006B6991">
        <w:rPr>
          <w:rFonts w:cs="Arial"/>
          <w:sz w:val="22"/>
          <w:szCs w:val="22"/>
        </w:rPr>
        <w:tab/>
      </w:r>
      <w:r w:rsidR="00075416" w:rsidRPr="006B6991">
        <w:rPr>
          <w:rFonts w:cs="Arial"/>
          <w:sz w:val="22"/>
          <w:szCs w:val="22"/>
        </w:rPr>
        <w:t xml:space="preserve">NUREG/BR-0204, Instructions for Completing NRC’s Uniform </w:t>
      </w:r>
      <w:r w:rsidR="00C57579" w:rsidRPr="006B6991">
        <w:rPr>
          <w:rFonts w:cs="Arial"/>
          <w:sz w:val="22"/>
          <w:szCs w:val="22"/>
        </w:rPr>
        <w:t xml:space="preserve">             </w:t>
      </w:r>
      <w:r w:rsidR="00075416" w:rsidRPr="006B6991">
        <w:rPr>
          <w:rFonts w:cs="Arial"/>
          <w:sz w:val="22"/>
          <w:szCs w:val="22"/>
        </w:rPr>
        <w:t>Low-level Radioactive Waste Manifest</w:t>
      </w:r>
    </w:p>
    <w:p w:rsidR="00C57579" w:rsidRPr="006B6991" w:rsidRDefault="00C57579" w:rsidP="003E4512">
      <w:pPr>
        <w:pStyle w:val="2number"/>
        <w:numPr>
          <w:ilvl w:val="0"/>
          <w:numId w:val="0"/>
        </w:numPr>
        <w:tabs>
          <w:tab w:val="left" w:pos="2700"/>
        </w:tabs>
        <w:ind w:left="2074"/>
        <w:jc w:val="left"/>
        <w:rPr>
          <w:rFonts w:cs="Arial"/>
          <w:sz w:val="22"/>
          <w:szCs w:val="22"/>
        </w:rPr>
      </w:pPr>
    </w:p>
    <w:p w:rsidR="00075416" w:rsidRPr="006B6991" w:rsidRDefault="00936350" w:rsidP="00216F06">
      <w:pPr>
        <w:pStyle w:val="2number"/>
        <w:numPr>
          <w:ilvl w:val="0"/>
          <w:numId w:val="0"/>
        </w:numPr>
        <w:tabs>
          <w:tab w:val="left" w:pos="2700"/>
        </w:tabs>
        <w:ind w:left="2700" w:hanging="626"/>
        <w:jc w:val="left"/>
        <w:rPr>
          <w:rFonts w:cs="Arial"/>
          <w:sz w:val="22"/>
          <w:szCs w:val="22"/>
        </w:rPr>
      </w:pPr>
      <w:r w:rsidRPr="006B6991">
        <w:rPr>
          <w:rFonts w:cs="Arial"/>
          <w:sz w:val="22"/>
          <w:szCs w:val="22"/>
        </w:rPr>
        <w:t xml:space="preserve">7.  </w:t>
      </w:r>
      <w:r w:rsidR="00406769" w:rsidRPr="006B6991">
        <w:rPr>
          <w:rFonts w:cs="Arial"/>
          <w:sz w:val="22"/>
          <w:szCs w:val="22"/>
        </w:rPr>
        <w:tab/>
      </w:r>
      <w:r w:rsidR="00075416" w:rsidRPr="006B6991">
        <w:rPr>
          <w:rFonts w:cs="Arial"/>
          <w:sz w:val="22"/>
          <w:szCs w:val="22"/>
        </w:rPr>
        <w:t>IE Circular 81-07, Control of Radioactively Contaminated Material</w:t>
      </w:r>
    </w:p>
    <w:p w:rsidR="00216F06" w:rsidRPr="006B6991" w:rsidRDefault="00216F06" w:rsidP="00216F06">
      <w:pPr>
        <w:pStyle w:val="2number"/>
        <w:numPr>
          <w:ilvl w:val="0"/>
          <w:numId w:val="0"/>
        </w:numPr>
        <w:tabs>
          <w:tab w:val="left" w:pos="2700"/>
        </w:tabs>
        <w:ind w:left="2700" w:hanging="626"/>
        <w:jc w:val="left"/>
        <w:rPr>
          <w:rFonts w:cs="Arial"/>
          <w:sz w:val="22"/>
          <w:szCs w:val="22"/>
        </w:rPr>
      </w:pPr>
    </w:p>
    <w:p w:rsidR="0042007A" w:rsidRDefault="00936350" w:rsidP="00216F06">
      <w:pPr>
        <w:pStyle w:val="2number"/>
        <w:numPr>
          <w:ilvl w:val="0"/>
          <w:numId w:val="0"/>
        </w:numPr>
        <w:tabs>
          <w:tab w:val="left" w:pos="2700"/>
        </w:tabs>
        <w:ind w:left="2700" w:hanging="626"/>
        <w:jc w:val="left"/>
        <w:rPr>
          <w:rFonts w:cs="Arial"/>
          <w:sz w:val="22"/>
          <w:szCs w:val="22"/>
        </w:rPr>
        <w:sectPr w:rsidR="0042007A" w:rsidSect="006E4BC9">
          <w:pgSz w:w="12240" w:h="15840" w:code="1"/>
          <w:pgMar w:top="1440" w:right="1440" w:bottom="1440" w:left="1440" w:header="1440" w:footer="1440" w:gutter="0"/>
          <w:cols w:space="720"/>
          <w:noEndnote/>
          <w:docGrid w:linePitch="326"/>
        </w:sectPr>
      </w:pPr>
      <w:r w:rsidRPr="006B6991">
        <w:rPr>
          <w:rFonts w:cs="Arial"/>
          <w:sz w:val="22"/>
          <w:szCs w:val="22"/>
        </w:rPr>
        <w:t xml:space="preserve">8.  </w:t>
      </w:r>
      <w:r w:rsidR="00406769" w:rsidRPr="006B6991">
        <w:rPr>
          <w:rFonts w:cs="Arial"/>
          <w:sz w:val="22"/>
          <w:szCs w:val="22"/>
        </w:rPr>
        <w:tab/>
      </w:r>
      <w:r w:rsidR="00075416" w:rsidRPr="006B6991">
        <w:rPr>
          <w:rFonts w:cs="Arial"/>
          <w:sz w:val="22"/>
          <w:szCs w:val="22"/>
        </w:rPr>
        <w:t xml:space="preserve">IE Information Notice 85-92, “Surveys of Wastes </w:t>
      </w:r>
      <w:proofErr w:type="gramStart"/>
      <w:r w:rsidR="00075416" w:rsidRPr="006B6991">
        <w:rPr>
          <w:rFonts w:cs="Arial"/>
          <w:sz w:val="22"/>
          <w:szCs w:val="22"/>
        </w:rPr>
        <w:t>Before</w:t>
      </w:r>
      <w:proofErr w:type="gramEnd"/>
      <w:r w:rsidR="003E4512" w:rsidRPr="006B6991">
        <w:rPr>
          <w:rFonts w:cs="Arial"/>
          <w:sz w:val="22"/>
          <w:szCs w:val="22"/>
        </w:rPr>
        <w:t xml:space="preserve"> </w:t>
      </w:r>
      <w:r w:rsidR="00075416" w:rsidRPr="006B6991">
        <w:rPr>
          <w:rFonts w:cs="Arial"/>
          <w:sz w:val="22"/>
          <w:szCs w:val="22"/>
        </w:rPr>
        <w:t>Disposal</w:t>
      </w:r>
      <w:r w:rsidR="003E4512" w:rsidRPr="006B6991">
        <w:rPr>
          <w:rFonts w:cs="Arial"/>
          <w:sz w:val="22"/>
          <w:szCs w:val="22"/>
        </w:rPr>
        <w:t xml:space="preserve"> </w:t>
      </w:r>
      <w:r w:rsidR="00075416" w:rsidRPr="006B6991">
        <w:rPr>
          <w:rFonts w:cs="Arial"/>
          <w:sz w:val="22"/>
          <w:szCs w:val="22"/>
        </w:rPr>
        <w:t>From Nuclear Reactor Facilities”</w:t>
      </w:r>
    </w:p>
    <w:p w:rsidR="00216F06" w:rsidRPr="006B6991" w:rsidRDefault="00216F06" w:rsidP="00216F06">
      <w:pPr>
        <w:pStyle w:val="2number"/>
        <w:numPr>
          <w:ilvl w:val="0"/>
          <w:numId w:val="0"/>
        </w:numPr>
        <w:tabs>
          <w:tab w:val="left" w:pos="2700"/>
        </w:tabs>
        <w:ind w:left="2700" w:hanging="626"/>
        <w:jc w:val="left"/>
        <w:rPr>
          <w:rFonts w:cs="Arial"/>
          <w:sz w:val="22"/>
          <w:szCs w:val="22"/>
        </w:rPr>
      </w:pPr>
    </w:p>
    <w:p w:rsidR="00075416" w:rsidRPr="006B6991" w:rsidRDefault="00936350" w:rsidP="00216F06">
      <w:pPr>
        <w:pStyle w:val="2number"/>
        <w:numPr>
          <w:ilvl w:val="0"/>
          <w:numId w:val="0"/>
        </w:numPr>
        <w:tabs>
          <w:tab w:val="left" w:pos="2700"/>
        </w:tabs>
        <w:ind w:left="2700" w:hanging="630"/>
        <w:jc w:val="left"/>
        <w:rPr>
          <w:rFonts w:cs="Arial"/>
          <w:sz w:val="22"/>
          <w:szCs w:val="22"/>
        </w:rPr>
      </w:pPr>
      <w:r w:rsidRPr="006B6991">
        <w:rPr>
          <w:rFonts w:cs="Arial"/>
          <w:sz w:val="22"/>
          <w:szCs w:val="22"/>
        </w:rPr>
        <w:t xml:space="preserve">9.  </w:t>
      </w:r>
      <w:r w:rsidR="00406769" w:rsidRPr="006B6991">
        <w:rPr>
          <w:rFonts w:cs="Arial"/>
          <w:sz w:val="22"/>
          <w:szCs w:val="22"/>
        </w:rPr>
        <w:tab/>
      </w:r>
      <w:r w:rsidR="00075416" w:rsidRPr="006B6991">
        <w:rPr>
          <w:rFonts w:cs="Arial"/>
          <w:sz w:val="22"/>
          <w:szCs w:val="22"/>
        </w:rPr>
        <w:t>NUREG/CR-5569, Rev. 1, “Health Physics Positions Data Base”</w:t>
      </w:r>
    </w:p>
    <w:p w:rsidR="00216F06" w:rsidRPr="006B6991" w:rsidRDefault="00216F06" w:rsidP="00216F06">
      <w:pPr>
        <w:pStyle w:val="2number"/>
        <w:numPr>
          <w:ilvl w:val="0"/>
          <w:numId w:val="0"/>
        </w:numPr>
        <w:tabs>
          <w:tab w:val="left" w:pos="2700"/>
        </w:tabs>
        <w:ind w:left="2700" w:hanging="630"/>
        <w:jc w:val="left"/>
        <w:rPr>
          <w:rFonts w:cs="Arial"/>
          <w:sz w:val="22"/>
          <w:szCs w:val="22"/>
        </w:rPr>
      </w:pPr>
    </w:p>
    <w:p w:rsidR="00075416" w:rsidRPr="006B6991" w:rsidRDefault="00936350" w:rsidP="00216F06">
      <w:pPr>
        <w:pStyle w:val="2number"/>
        <w:numPr>
          <w:ilvl w:val="0"/>
          <w:numId w:val="0"/>
        </w:numPr>
        <w:tabs>
          <w:tab w:val="left" w:pos="2700"/>
        </w:tabs>
        <w:ind w:left="2700" w:hanging="626"/>
        <w:jc w:val="left"/>
        <w:rPr>
          <w:rFonts w:cs="Arial"/>
          <w:sz w:val="22"/>
          <w:szCs w:val="22"/>
        </w:rPr>
      </w:pPr>
      <w:r w:rsidRPr="006B6991">
        <w:rPr>
          <w:rFonts w:cs="Arial"/>
          <w:sz w:val="22"/>
          <w:szCs w:val="22"/>
        </w:rPr>
        <w:t xml:space="preserve">10.  </w:t>
      </w:r>
      <w:r w:rsidR="00A17AB5" w:rsidRPr="006B6991">
        <w:rPr>
          <w:rFonts w:cs="Arial"/>
          <w:sz w:val="22"/>
          <w:szCs w:val="22"/>
        </w:rPr>
        <w:tab/>
      </w:r>
      <w:r w:rsidR="00075416" w:rsidRPr="006B6991">
        <w:rPr>
          <w:rFonts w:cs="Arial"/>
          <w:sz w:val="22"/>
          <w:szCs w:val="22"/>
        </w:rPr>
        <w:t>NUREG/CR-6204, “Questions and Answers Based on Revised 1</w:t>
      </w:r>
      <w:r w:rsidR="003E4512" w:rsidRPr="006B6991">
        <w:rPr>
          <w:rFonts w:cs="Arial"/>
          <w:sz w:val="22"/>
          <w:szCs w:val="22"/>
        </w:rPr>
        <w:t>0 C</w:t>
      </w:r>
      <w:r w:rsidR="00075416" w:rsidRPr="006B6991">
        <w:rPr>
          <w:rFonts w:cs="Arial"/>
          <w:sz w:val="22"/>
          <w:szCs w:val="22"/>
        </w:rPr>
        <w:t xml:space="preserve">FR </w:t>
      </w:r>
      <w:proofErr w:type="gramStart"/>
      <w:r w:rsidR="00075416" w:rsidRPr="006B6991">
        <w:rPr>
          <w:rFonts w:cs="Arial"/>
          <w:sz w:val="22"/>
          <w:szCs w:val="22"/>
        </w:rPr>
        <w:t>Part</w:t>
      </w:r>
      <w:proofErr w:type="gramEnd"/>
      <w:r w:rsidR="00075416" w:rsidRPr="006B6991">
        <w:rPr>
          <w:rFonts w:cs="Arial"/>
          <w:sz w:val="22"/>
          <w:szCs w:val="22"/>
        </w:rPr>
        <w:t xml:space="preserve"> 20”</w:t>
      </w:r>
    </w:p>
    <w:p w:rsidR="00216F06" w:rsidRPr="006B6991" w:rsidRDefault="00216F06" w:rsidP="00216F06">
      <w:pPr>
        <w:pStyle w:val="2number"/>
        <w:numPr>
          <w:ilvl w:val="0"/>
          <w:numId w:val="0"/>
        </w:numPr>
        <w:tabs>
          <w:tab w:val="left" w:pos="2700"/>
        </w:tabs>
        <w:ind w:left="2700" w:hanging="626"/>
        <w:jc w:val="left"/>
        <w:rPr>
          <w:rFonts w:cs="Arial"/>
          <w:sz w:val="22"/>
          <w:szCs w:val="22"/>
        </w:rPr>
      </w:pPr>
    </w:p>
    <w:p w:rsidR="00936350" w:rsidRPr="006B6991" w:rsidRDefault="00936350" w:rsidP="00216F06">
      <w:pPr>
        <w:pStyle w:val="2number"/>
        <w:numPr>
          <w:ilvl w:val="0"/>
          <w:numId w:val="0"/>
        </w:numPr>
        <w:tabs>
          <w:tab w:val="left" w:pos="2700"/>
        </w:tabs>
        <w:ind w:left="2074"/>
        <w:jc w:val="left"/>
        <w:rPr>
          <w:rFonts w:cs="Arial"/>
          <w:sz w:val="22"/>
          <w:szCs w:val="22"/>
        </w:rPr>
      </w:pPr>
      <w:r w:rsidRPr="006B6991">
        <w:rPr>
          <w:rFonts w:cs="Arial"/>
          <w:sz w:val="22"/>
          <w:szCs w:val="22"/>
        </w:rPr>
        <w:t xml:space="preserve">11. </w:t>
      </w:r>
      <w:r w:rsidR="00A17AB5" w:rsidRPr="006B6991">
        <w:rPr>
          <w:rFonts w:cs="Arial"/>
          <w:sz w:val="22"/>
          <w:szCs w:val="22"/>
        </w:rPr>
        <w:tab/>
      </w:r>
      <w:r w:rsidR="00075416" w:rsidRPr="006B6991">
        <w:rPr>
          <w:rFonts w:cs="Arial"/>
          <w:sz w:val="22"/>
          <w:szCs w:val="22"/>
        </w:rPr>
        <w:t>NUREG 1736, “Consolidated Guidance: 10 CFR Part 20</w:t>
      </w:r>
    </w:p>
    <w:p w:rsidR="00075416" w:rsidRPr="006B6991" w:rsidRDefault="00936350" w:rsidP="00216F06">
      <w:pPr>
        <w:pStyle w:val="2number"/>
        <w:numPr>
          <w:ilvl w:val="0"/>
          <w:numId w:val="0"/>
        </w:numPr>
        <w:tabs>
          <w:tab w:val="left" w:pos="2700"/>
        </w:tabs>
        <w:ind w:left="2074"/>
        <w:jc w:val="left"/>
        <w:rPr>
          <w:rFonts w:cs="Arial"/>
          <w:sz w:val="22"/>
          <w:szCs w:val="22"/>
        </w:rPr>
      </w:pPr>
      <w:r w:rsidRPr="006B6991">
        <w:rPr>
          <w:rFonts w:cs="Arial"/>
          <w:sz w:val="22"/>
          <w:szCs w:val="22"/>
        </w:rPr>
        <w:t xml:space="preserve">      </w:t>
      </w:r>
      <w:r w:rsidR="00A17AB5" w:rsidRPr="006B6991">
        <w:rPr>
          <w:rFonts w:cs="Arial"/>
          <w:sz w:val="22"/>
          <w:szCs w:val="22"/>
        </w:rPr>
        <w:tab/>
      </w:r>
      <w:r w:rsidR="00075416" w:rsidRPr="006B6991">
        <w:rPr>
          <w:rFonts w:cs="Arial"/>
          <w:sz w:val="22"/>
          <w:szCs w:val="22"/>
        </w:rPr>
        <w:t xml:space="preserve">Standards for Protection </w:t>
      </w:r>
      <w:proofErr w:type="gramStart"/>
      <w:r w:rsidR="00075416" w:rsidRPr="006B6991">
        <w:rPr>
          <w:rFonts w:cs="Arial"/>
          <w:sz w:val="22"/>
          <w:szCs w:val="22"/>
        </w:rPr>
        <w:t>Against</w:t>
      </w:r>
      <w:proofErr w:type="gramEnd"/>
      <w:r w:rsidR="00075416" w:rsidRPr="006B6991">
        <w:rPr>
          <w:rFonts w:cs="Arial"/>
          <w:sz w:val="22"/>
          <w:szCs w:val="22"/>
        </w:rPr>
        <w:t xml:space="preserve"> Radiation” (ML01330179)</w:t>
      </w:r>
    </w:p>
    <w:p w:rsidR="00216F06" w:rsidRPr="006B6991" w:rsidRDefault="00216F06" w:rsidP="00216F06">
      <w:pPr>
        <w:pStyle w:val="2number"/>
        <w:numPr>
          <w:ilvl w:val="0"/>
          <w:numId w:val="0"/>
        </w:numPr>
        <w:tabs>
          <w:tab w:val="left" w:pos="2700"/>
        </w:tabs>
        <w:ind w:left="2074"/>
        <w:jc w:val="left"/>
        <w:rPr>
          <w:rFonts w:cs="Arial"/>
          <w:sz w:val="22"/>
          <w:szCs w:val="22"/>
        </w:rPr>
      </w:pPr>
    </w:p>
    <w:p w:rsidR="00936350" w:rsidRPr="006B6991" w:rsidRDefault="00936350" w:rsidP="00216F06">
      <w:pPr>
        <w:pStyle w:val="2number"/>
        <w:numPr>
          <w:ilvl w:val="0"/>
          <w:numId w:val="0"/>
        </w:numPr>
        <w:tabs>
          <w:tab w:val="clear" w:pos="2074"/>
          <w:tab w:val="left" w:pos="2070"/>
          <w:tab w:val="left" w:pos="2700"/>
        </w:tabs>
        <w:ind w:left="2700" w:hanging="630"/>
        <w:jc w:val="left"/>
        <w:rPr>
          <w:rFonts w:cs="Arial"/>
          <w:sz w:val="22"/>
          <w:szCs w:val="22"/>
        </w:rPr>
      </w:pPr>
      <w:r w:rsidRPr="006B6991">
        <w:rPr>
          <w:rFonts w:cs="Arial"/>
          <w:sz w:val="22"/>
          <w:szCs w:val="22"/>
        </w:rPr>
        <w:t>12.</w:t>
      </w:r>
      <w:r w:rsidR="00A17AB5" w:rsidRPr="006B6991">
        <w:rPr>
          <w:rFonts w:cs="Arial"/>
          <w:sz w:val="22"/>
          <w:szCs w:val="22"/>
        </w:rPr>
        <w:tab/>
      </w:r>
      <w:r w:rsidR="00075416" w:rsidRPr="006B6991">
        <w:rPr>
          <w:rFonts w:cs="Arial"/>
          <w:sz w:val="22"/>
          <w:szCs w:val="22"/>
        </w:rPr>
        <w:t>IE Information Notice 83-05, “Obtaining Approval for Disposing of</w:t>
      </w:r>
      <w:r w:rsidR="00A17AB5" w:rsidRPr="006B6991">
        <w:rPr>
          <w:rFonts w:cs="Arial"/>
          <w:sz w:val="22"/>
          <w:szCs w:val="22"/>
        </w:rPr>
        <w:t xml:space="preserve"> </w:t>
      </w:r>
      <w:r w:rsidR="00075416" w:rsidRPr="006B6991">
        <w:rPr>
          <w:rFonts w:cs="Arial"/>
          <w:sz w:val="22"/>
          <w:szCs w:val="22"/>
        </w:rPr>
        <w:t xml:space="preserve">Very-Low-Level Radioactive Waste - 10 CFR </w:t>
      </w:r>
      <w:proofErr w:type="gramStart"/>
      <w:r w:rsidR="00075416" w:rsidRPr="006B6991">
        <w:rPr>
          <w:rFonts w:cs="Arial"/>
          <w:sz w:val="22"/>
          <w:szCs w:val="22"/>
        </w:rPr>
        <w:t>Section</w:t>
      </w:r>
      <w:proofErr w:type="gramEnd"/>
      <w:r w:rsidR="00075416" w:rsidRPr="006B6991">
        <w:rPr>
          <w:rFonts w:cs="Arial"/>
          <w:sz w:val="22"/>
          <w:szCs w:val="22"/>
        </w:rPr>
        <w:t xml:space="preserve"> 20.302” </w:t>
      </w:r>
    </w:p>
    <w:p w:rsidR="00075416" w:rsidRPr="006B6991" w:rsidRDefault="00936350" w:rsidP="00216F06">
      <w:pPr>
        <w:pStyle w:val="2number"/>
        <w:numPr>
          <w:ilvl w:val="0"/>
          <w:numId w:val="0"/>
        </w:numPr>
        <w:tabs>
          <w:tab w:val="left" w:pos="2700"/>
        </w:tabs>
        <w:ind w:left="2074" w:hanging="360"/>
        <w:jc w:val="left"/>
        <w:rPr>
          <w:rFonts w:cs="Arial"/>
          <w:sz w:val="22"/>
          <w:szCs w:val="22"/>
        </w:rPr>
      </w:pPr>
      <w:r w:rsidRPr="006B6991">
        <w:rPr>
          <w:rFonts w:cs="Arial"/>
          <w:sz w:val="22"/>
          <w:szCs w:val="22"/>
        </w:rPr>
        <w:t xml:space="preserve">      </w:t>
      </w:r>
      <w:r w:rsidR="00A17AB5" w:rsidRPr="006B6991">
        <w:rPr>
          <w:rFonts w:cs="Arial"/>
          <w:sz w:val="22"/>
          <w:szCs w:val="22"/>
        </w:rPr>
        <w:tab/>
      </w:r>
      <w:r w:rsidR="00075416" w:rsidRPr="006B6991">
        <w:rPr>
          <w:rFonts w:cs="Arial"/>
          <w:sz w:val="22"/>
          <w:szCs w:val="22"/>
        </w:rPr>
        <w:t>(</w:t>
      </w:r>
      <w:proofErr w:type="gramStart"/>
      <w:r w:rsidR="00075416" w:rsidRPr="006B6991">
        <w:rPr>
          <w:rFonts w:cs="Arial"/>
          <w:sz w:val="22"/>
          <w:szCs w:val="22"/>
        </w:rPr>
        <w:t>current</w:t>
      </w:r>
      <w:proofErr w:type="gramEnd"/>
      <w:r w:rsidR="00075416" w:rsidRPr="006B6991">
        <w:rPr>
          <w:rFonts w:cs="Arial"/>
          <w:sz w:val="22"/>
          <w:szCs w:val="22"/>
        </w:rPr>
        <w:t xml:space="preserve"> 10 CFR Part 20.2002).</w:t>
      </w:r>
    </w:p>
    <w:p w:rsidR="00216F06" w:rsidRPr="006B6991" w:rsidRDefault="00216F06" w:rsidP="00216F06">
      <w:pPr>
        <w:pStyle w:val="2number"/>
        <w:numPr>
          <w:ilvl w:val="0"/>
          <w:numId w:val="0"/>
        </w:numPr>
        <w:tabs>
          <w:tab w:val="left" w:pos="2700"/>
        </w:tabs>
        <w:ind w:left="2074" w:hanging="360"/>
        <w:jc w:val="left"/>
        <w:rPr>
          <w:rFonts w:cs="Arial"/>
          <w:sz w:val="22"/>
          <w:szCs w:val="22"/>
        </w:rPr>
      </w:pPr>
    </w:p>
    <w:tbl>
      <w:tblPr>
        <w:tblStyle w:val="TableGrid"/>
        <w:tblW w:w="0" w:type="auto"/>
        <w:tblInd w:w="2178" w:type="dxa"/>
        <w:tblLook w:val="01E0" w:firstRow="1" w:lastRow="1" w:firstColumn="1" w:lastColumn="1" w:noHBand="0" w:noVBand="0"/>
      </w:tblPr>
      <w:tblGrid>
        <w:gridCol w:w="7110"/>
      </w:tblGrid>
      <w:tr w:rsidR="00F37D41" w:rsidRPr="006B6991" w:rsidTr="00E57484">
        <w:tc>
          <w:tcPr>
            <w:tcW w:w="7110" w:type="dxa"/>
          </w:tcPr>
          <w:p w:rsidR="00F37D41" w:rsidRPr="006B6991" w:rsidRDefault="00F37D41" w:rsidP="003E4512">
            <w:pPr>
              <w:pStyle w:val="2number"/>
              <w:numPr>
                <w:ilvl w:val="0"/>
                <w:numId w:val="0"/>
              </w:numPr>
              <w:jc w:val="left"/>
              <w:rPr>
                <w:rFonts w:cs="Arial"/>
                <w:sz w:val="22"/>
                <w:szCs w:val="22"/>
              </w:rPr>
            </w:pPr>
            <w:r w:rsidRPr="006B6991">
              <w:rPr>
                <w:rFonts w:cs="Arial"/>
                <w:sz w:val="22"/>
                <w:szCs w:val="22"/>
              </w:rPr>
              <w:t>NOTE:  This SG should be completed in the office before beginning the related OJT at a licensee site.</w:t>
            </w:r>
          </w:p>
        </w:tc>
      </w:tr>
    </w:tbl>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53203" w:rsidRPr="006B6991" w:rsidRDefault="00353203"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p>
    <w:p w:rsidR="00075416" w:rsidRPr="006B6991" w:rsidRDefault="00075416" w:rsidP="003E4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EVALUATION</w:t>
      </w:r>
    </w:p>
    <w:p w:rsidR="00075416" w:rsidRPr="006B6991" w:rsidRDefault="00075416" w:rsidP="00216F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CRITERIA:</w:t>
      </w:r>
      <w:r w:rsidRPr="006B6991">
        <w:rPr>
          <w:sz w:val="22"/>
        </w:rPr>
        <w:tab/>
      </w:r>
      <w:r w:rsidR="00F37D41" w:rsidRPr="006B6991">
        <w:rPr>
          <w:sz w:val="22"/>
        </w:rPr>
        <w:t xml:space="preserve">         Upon </w:t>
      </w:r>
      <w:r w:rsidRPr="006B6991">
        <w:rPr>
          <w:sz w:val="22"/>
        </w:rPr>
        <w:t>completion of this guide, you should be able to:</w:t>
      </w:r>
    </w:p>
    <w:p w:rsidR="00216F06" w:rsidRPr="006B6991" w:rsidRDefault="00216F06" w:rsidP="00216F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3E4512">
      <w:pPr>
        <w:pStyle w:val="1number"/>
        <w:numPr>
          <w:ilvl w:val="0"/>
          <w:numId w:val="13"/>
        </w:numPr>
        <w:jc w:val="left"/>
        <w:rPr>
          <w:rFonts w:cs="Arial"/>
          <w:sz w:val="22"/>
          <w:szCs w:val="22"/>
        </w:rPr>
      </w:pPr>
      <w:r w:rsidRPr="006B6991">
        <w:rPr>
          <w:rFonts w:cs="Arial"/>
          <w:sz w:val="22"/>
          <w:szCs w:val="22"/>
        </w:rPr>
        <w:t>Discuss and highlight the key aspects of the plant’s solid radioactive waste processing systems, and their operation, as described in the license application.</w:t>
      </w:r>
    </w:p>
    <w:p w:rsidR="00075416" w:rsidRPr="006B6991" w:rsidRDefault="00075416" w:rsidP="00216F06">
      <w:pPr>
        <w:pStyle w:val="1number"/>
        <w:numPr>
          <w:ilvl w:val="0"/>
          <w:numId w:val="0"/>
        </w:numPr>
        <w:tabs>
          <w:tab w:val="left" w:pos="2707"/>
        </w:tabs>
        <w:ind w:left="2707" w:hanging="633"/>
        <w:jc w:val="left"/>
        <w:rPr>
          <w:rFonts w:cs="Arial"/>
          <w:sz w:val="22"/>
          <w:szCs w:val="22"/>
        </w:rPr>
      </w:pPr>
    </w:p>
    <w:p w:rsidR="00075416" w:rsidRPr="006B6991" w:rsidRDefault="00075416" w:rsidP="003E4512">
      <w:pPr>
        <w:pStyle w:val="1number"/>
        <w:jc w:val="left"/>
        <w:rPr>
          <w:rFonts w:cs="Arial"/>
          <w:sz w:val="22"/>
          <w:szCs w:val="22"/>
        </w:rPr>
      </w:pPr>
      <w:r w:rsidRPr="006B6991">
        <w:rPr>
          <w:rFonts w:cs="Arial"/>
          <w:sz w:val="22"/>
          <w:szCs w:val="22"/>
        </w:rPr>
        <w:t xml:space="preserve">Discuss the purpose and principal requirements of 10 CFR Part 61 and NRC waste classification and characterization guidance. </w:t>
      </w:r>
    </w:p>
    <w:p w:rsidR="00216F06" w:rsidRPr="006B6991" w:rsidRDefault="00216F06" w:rsidP="00216F06">
      <w:pPr>
        <w:pStyle w:val="1number"/>
        <w:numPr>
          <w:ilvl w:val="0"/>
          <w:numId w:val="0"/>
        </w:numPr>
        <w:tabs>
          <w:tab w:val="left" w:pos="2707"/>
        </w:tabs>
        <w:ind w:left="2707" w:hanging="633"/>
        <w:jc w:val="left"/>
        <w:rPr>
          <w:rFonts w:cs="Arial"/>
          <w:sz w:val="22"/>
          <w:szCs w:val="22"/>
        </w:rPr>
      </w:pPr>
    </w:p>
    <w:p w:rsidR="00075416" w:rsidRPr="006B6991" w:rsidRDefault="00075416" w:rsidP="003E4512">
      <w:pPr>
        <w:pStyle w:val="1number"/>
        <w:jc w:val="left"/>
        <w:rPr>
          <w:rFonts w:cs="Arial"/>
          <w:sz w:val="22"/>
          <w:szCs w:val="22"/>
        </w:rPr>
      </w:pPr>
      <w:r w:rsidRPr="006B6991">
        <w:rPr>
          <w:rFonts w:cs="Arial"/>
          <w:sz w:val="22"/>
          <w:szCs w:val="22"/>
        </w:rPr>
        <w:t xml:space="preserve">Discuss NRC guidance in the area of collection of representative samples of waste for the 10 CFR Part 61 program and how changes in waste streams should be identified for purposes of waste characterization and classification. </w:t>
      </w:r>
    </w:p>
    <w:p w:rsidR="00216F06" w:rsidRPr="006B6991" w:rsidRDefault="00216F06" w:rsidP="00216F06">
      <w:pPr>
        <w:pStyle w:val="1number"/>
        <w:numPr>
          <w:ilvl w:val="0"/>
          <w:numId w:val="0"/>
        </w:numPr>
        <w:tabs>
          <w:tab w:val="left" w:pos="2707"/>
        </w:tabs>
        <w:ind w:left="2707" w:hanging="633"/>
        <w:jc w:val="left"/>
        <w:rPr>
          <w:rFonts w:cs="Arial"/>
          <w:sz w:val="22"/>
          <w:szCs w:val="22"/>
        </w:rPr>
      </w:pPr>
    </w:p>
    <w:p w:rsidR="00075416" w:rsidRPr="006B6991" w:rsidRDefault="00075416" w:rsidP="003E4512">
      <w:pPr>
        <w:pStyle w:val="1number"/>
        <w:jc w:val="left"/>
        <w:rPr>
          <w:rFonts w:cs="Arial"/>
          <w:sz w:val="22"/>
          <w:szCs w:val="22"/>
        </w:rPr>
      </w:pPr>
      <w:r w:rsidRPr="006B6991">
        <w:rPr>
          <w:rFonts w:cs="Arial"/>
          <w:sz w:val="22"/>
          <w:szCs w:val="22"/>
        </w:rPr>
        <w:t xml:space="preserve">Discuss the principal aspects of classification of low-level </w:t>
      </w:r>
      <w:proofErr w:type="spellStart"/>
      <w:r w:rsidRPr="006B6991">
        <w:rPr>
          <w:rFonts w:cs="Arial"/>
          <w:sz w:val="22"/>
          <w:szCs w:val="22"/>
        </w:rPr>
        <w:t>radwaste</w:t>
      </w:r>
      <w:proofErr w:type="spellEnd"/>
      <w:r w:rsidRPr="006B6991">
        <w:rPr>
          <w:rFonts w:cs="Arial"/>
          <w:sz w:val="22"/>
          <w:szCs w:val="22"/>
        </w:rPr>
        <w:t xml:space="preserve"> as outlined in 10 CFR Part 61.</w:t>
      </w:r>
    </w:p>
    <w:p w:rsidR="00216F06" w:rsidRPr="006B6991" w:rsidRDefault="00216F06" w:rsidP="00216F06">
      <w:pPr>
        <w:pStyle w:val="1number"/>
        <w:numPr>
          <w:ilvl w:val="0"/>
          <w:numId w:val="0"/>
        </w:numPr>
        <w:tabs>
          <w:tab w:val="left" w:pos="2707"/>
        </w:tabs>
        <w:jc w:val="left"/>
        <w:rPr>
          <w:rFonts w:cs="Arial"/>
          <w:sz w:val="22"/>
          <w:szCs w:val="22"/>
        </w:rPr>
      </w:pPr>
    </w:p>
    <w:p w:rsidR="00075416" w:rsidRPr="006B6991" w:rsidRDefault="00075416" w:rsidP="003E4512">
      <w:pPr>
        <w:pStyle w:val="1number"/>
        <w:jc w:val="left"/>
        <w:rPr>
          <w:rFonts w:cs="Arial"/>
          <w:sz w:val="22"/>
          <w:szCs w:val="22"/>
        </w:rPr>
      </w:pPr>
      <w:r w:rsidRPr="006B6991">
        <w:rPr>
          <w:rFonts w:cs="Arial"/>
          <w:sz w:val="22"/>
          <w:szCs w:val="22"/>
        </w:rPr>
        <w:t>Discuss and identify free release criteria for contaminated materials from Radiation Control Area (RCA) to the public domain.</w:t>
      </w:r>
    </w:p>
    <w:p w:rsidR="00216F06" w:rsidRPr="006B6991" w:rsidRDefault="00216F06" w:rsidP="00216F06">
      <w:pPr>
        <w:pStyle w:val="1number"/>
        <w:numPr>
          <w:ilvl w:val="0"/>
          <w:numId w:val="0"/>
        </w:numPr>
        <w:tabs>
          <w:tab w:val="left" w:pos="2707"/>
        </w:tabs>
        <w:jc w:val="left"/>
        <w:rPr>
          <w:rFonts w:cs="Arial"/>
          <w:sz w:val="22"/>
          <w:szCs w:val="22"/>
        </w:rPr>
      </w:pPr>
    </w:p>
    <w:p w:rsidR="00075416" w:rsidRPr="006B6991" w:rsidRDefault="00075416" w:rsidP="003E4512">
      <w:pPr>
        <w:pStyle w:val="1number"/>
        <w:jc w:val="left"/>
        <w:rPr>
          <w:rFonts w:cs="Arial"/>
          <w:sz w:val="22"/>
          <w:szCs w:val="22"/>
        </w:rPr>
      </w:pPr>
      <w:r w:rsidRPr="006B6991">
        <w:rPr>
          <w:rFonts w:cs="Arial"/>
          <w:sz w:val="22"/>
          <w:szCs w:val="22"/>
        </w:rPr>
        <w:t xml:space="preserve">Explain the </w:t>
      </w:r>
      <w:r w:rsidR="005257DF">
        <w:rPr>
          <w:rFonts w:cs="Arial"/>
          <w:sz w:val="22"/>
          <w:szCs w:val="22"/>
        </w:rPr>
        <w:t>“</w:t>
      </w:r>
      <w:r w:rsidRPr="006B6991">
        <w:rPr>
          <w:rFonts w:cs="Arial"/>
          <w:sz w:val="22"/>
          <w:szCs w:val="22"/>
        </w:rPr>
        <w:t>no detectable” licensed radioactive material release policy for surface contamination, volumetric contamination, and difficult to detect radionuclides.</w:t>
      </w:r>
    </w:p>
    <w:p w:rsidR="00216F06" w:rsidRPr="006B6991" w:rsidRDefault="00216F06" w:rsidP="00216F06">
      <w:pPr>
        <w:pStyle w:val="1number"/>
        <w:numPr>
          <w:ilvl w:val="0"/>
          <w:numId w:val="0"/>
        </w:numPr>
        <w:tabs>
          <w:tab w:val="left" w:pos="2707"/>
        </w:tabs>
        <w:jc w:val="left"/>
        <w:rPr>
          <w:rFonts w:cs="Arial"/>
          <w:sz w:val="22"/>
          <w:szCs w:val="22"/>
        </w:rPr>
      </w:pPr>
    </w:p>
    <w:p w:rsidR="0042007A" w:rsidRDefault="00075416" w:rsidP="003E4512">
      <w:pPr>
        <w:pStyle w:val="1number"/>
        <w:jc w:val="left"/>
        <w:rPr>
          <w:rFonts w:cs="Arial"/>
          <w:sz w:val="22"/>
          <w:szCs w:val="22"/>
        </w:rPr>
        <w:sectPr w:rsidR="0042007A" w:rsidSect="006E4BC9">
          <w:pgSz w:w="12240" w:h="15840" w:code="1"/>
          <w:pgMar w:top="1440" w:right="1440" w:bottom="1440" w:left="1440" w:header="1440" w:footer="1440" w:gutter="0"/>
          <w:cols w:space="720"/>
          <w:noEndnote/>
          <w:docGrid w:linePitch="326"/>
        </w:sectPr>
      </w:pPr>
      <w:r w:rsidRPr="006B6991">
        <w:rPr>
          <w:rFonts w:cs="Arial"/>
          <w:sz w:val="22"/>
          <w:szCs w:val="22"/>
        </w:rPr>
        <w:t>Discuss the calibration technique for contamination monitors used to free release material (e.g., small article monitor (SAM), bag monitor, frisker) in order to conform to guidance in NRC Circular 81-07 and IE Information Notice 85-92.</w:t>
      </w:r>
    </w:p>
    <w:p w:rsidR="00216F06" w:rsidRPr="006B6991" w:rsidRDefault="00216F06" w:rsidP="00216F06">
      <w:pPr>
        <w:pStyle w:val="1number"/>
        <w:numPr>
          <w:ilvl w:val="0"/>
          <w:numId w:val="0"/>
        </w:numPr>
        <w:tabs>
          <w:tab w:val="left" w:pos="2707"/>
        </w:tabs>
        <w:jc w:val="left"/>
        <w:rPr>
          <w:rFonts w:cs="Arial"/>
          <w:sz w:val="22"/>
          <w:szCs w:val="22"/>
        </w:rPr>
      </w:pPr>
    </w:p>
    <w:p w:rsidR="00075416" w:rsidRPr="006B6991" w:rsidRDefault="00075416" w:rsidP="003E4512">
      <w:pPr>
        <w:pStyle w:val="1number"/>
        <w:jc w:val="left"/>
        <w:rPr>
          <w:rFonts w:cs="Arial"/>
          <w:sz w:val="22"/>
          <w:szCs w:val="22"/>
        </w:rPr>
      </w:pPr>
      <w:r w:rsidRPr="006B6991">
        <w:rPr>
          <w:rFonts w:cs="Arial"/>
          <w:sz w:val="22"/>
          <w:szCs w:val="22"/>
        </w:rPr>
        <w:t xml:space="preserve">Describe the difference between a release limit and the </w:t>
      </w:r>
      <w:r w:rsidRPr="006B6991">
        <w:rPr>
          <w:rFonts w:cs="Arial"/>
          <w:sz w:val="22"/>
          <w:szCs w:val="22"/>
        </w:rPr>
        <w:sym w:font="WP TypographicSymbols" w:char="0041"/>
      </w:r>
      <w:r w:rsidRPr="006B6991">
        <w:rPr>
          <w:rFonts w:cs="Arial"/>
          <w:sz w:val="22"/>
          <w:szCs w:val="22"/>
        </w:rPr>
        <w:t>no detectable” criteria.</w:t>
      </w:r>
    </w:p>
    <w:p w:rsidR="00075416" w:rsidRPr="006B6991" w:rsidRDefault="00075416" w:rsidP="003E4512">
      <w:pPr>
        <w:rPr>
          <w:sz w:val="22"/>
        </w:rPr>
      </w:pPr>
    </w:p>
    <w:p w:rsidR="00075416" w:rsidRPr="006B6991" w:rsidRDefault="00075416" w:rsidP="003E4512">
      <w:pPr>
        <w:pStyle w:val="1number"/>
        <w:jc w:val="left"/>
        <w:rPr>
          <w:rFonts w:cs="Arial"/>
          <w:sz w:val="22"/>
          <w:szCs w:val="22"/>
        </w:rPr>
      </w:pPr>
      <w:r w:rsidRPr="006B6991">
        <w:rPr>
          <w:rFonts w:cs="Arial"/>
          <w:sz w:val="22"/>
          <w:szCs w:val="22"/>
        </w:rPr>
        <w:t>Describe the minimum detection sensitivity criteria that licensees must use for radiation surveys of potentially contaminated material.</w:t>
      </w:r>
    </w:p>
    <w:p w:rsidR="002203E8" w:rsidRPr="006B6991" w:rsidRDefault="002203E8" w:rsidP="002203E8">
      <w:pPr>
        <w:pStyle w:val="1number"/>
        <w:numPr>
          <w:ilvl w:val="0"/>
          <w:numId w:val="0"/>
        </w:numPr>
        <w:tabs>
          <w:tab w:val="left" w:pos="2707"/>
        </w:tabs>
        <w:jc w:val="left"/>
        <w:rPr>
          <w:rFonts w:cs="Arial"/>
          <w:sz w:val="22"/>
          <w:szCs w:val="22"/>
        </w:rPr>
      </w:pPr>
    </w:p>
    <w:p w:rsidR="00075416" w:rsidRPr="006B6991" w:rsidRDefault="00075416" w:rsidP="002203E8">
      <w:pPr>
        <w:pStyle w:val="References"/>
        <w:jc w:val="left"/>
        <w:rPr>
          <w:rFonts w:cs="Arial"/>
          <w:sz w:val="22"/>
          <w:szCs w:val="22"/>
        </w:rPr>
      </w:pPr>
      <w:r w:rsidRPr="006B6991">
        <w:rPr>
          <w:rFonts w:cs="Arial"/>
          <w:b/>
          <w:sz w:val="22"/>
          <w:szCs w:val="22"/>
        </w:rPr>
        <w:t>TASKS:</w:t>
      </w:r>
      <w:r w:rsidRPr="006B6991">
        <w:rPr>
          <w:rFonts w:cs="Arial"/>
          <w:sz w:val="22"/>
          <w:szCs w:val="22"/>
        </w:rPr>
        <w:tab/>
      </w:r>
      <w:r w:rsidRPr="006B6991">
        <w:rPr>
          <w:rFonts w:cs="Arial"/>
          <w:sz w:val="22"/>
          <w:szCs w:val="22"/>
        </w:rPr>
        <w:tab/>
        <w:t>1.</w:t>
      </w:r>
      <w:r w:rsidRPr="006B6991">
        <w:rPr>
          <w:rFonts w:cs="Arial"/>
          <w:sz w:val="22"/>
          <w:szCs w:val="22"/>
        </w:rPr>
        <w:tab/>
        <w:t xml:space="preserve">Review and familiarize yourself with the documents listed in the reference list and in the list of other important references. </w:t>
      </w:r>
      <w:r w:rsidR="005257DF">
        <w:rPr>
          <w:rFonts w:cs="Arial"/>
          <w:sz w:val="22"/>
          <w:szCs w:val="22"/>
        </w:rPr>
        <w:t xml:space="preserve"> </w:t>
      </w:r>
      <w:r w:rsidRPr="006B6991">
        <w:rPr>
          <w:rFonts w:cs="Arial"/>
          <w:sz w:val="22"/>
          <w:szCs w:val="22"/>
        </w:rPr>
        <w:t>Specifically, identify the purpose of each document and what guidance the document provides.</w:t>
      </w:r>
    </w:p>
    <w:p w:rsidR="002203E8" w:rsidRPr="006B6991" w:rsidRDefault="002203E8" w:rsidP="002203E8">
      <w:pPr>
        <w:pStyle w:val="References"/>
        <w:jc w:val="left"/>
        <w:rPr>
          <w:rFonts w:cs="Arial"/>
          <w:sz w:val="22"/>
          <w:szCs w:val="22"/>
        </w:rPr>
      </w:pPr>
    </w:p>
    <w:p w:rsidR="00075416" w:rsidRPr="006B6991" w:rsidRDefault="00075416" w:rsidP="00921627">
      <w:pPr>
        <w:pStyle w:val="2number"/>
        <w:numPr>
          <w:ilvl w:val="0"/>
          <w:numId w:val="14"/>
        </w:numPr>
        <w:tabs>
          <w:tab w:val="clear" w:pos="3063"/>
          <w:tab w:val="num" w:pos="2700"/>
        </w:tabs>
        <w:ind w:left="2700"/>
        <w:jc w:val="left"/>
        <w:rPr>
          <w:rFonts w:cs="Arial"/>
          <w:sz w:val="22"/>
          <w:szCs w:val="22"/>
        </w:rPr>
      </w:pPr>
      <w:r w:rsidRPr="006B6991">
        <w:rPr>
          <w:rFonts w:cs="Arial"/>
          <w:sz w:val="22"/>
          <w:szCs w:val="22"/>
        </w:rPr>
        <w:t xml:space="preserve">Locate a copy of the solid </w:t>
      </w:r>
      <w:proofErr w:type="spellStart"/>
      <w:r w:rsidRPr="006B6991">
        <w:rPr>
          <w:rFonts w:cs="Arial"/>
          <w:sz w:val="22"/>
          <w:szCs w:val="22"/>
        </w:rPr>
        <w:t>radwaste</w:t>
      </w:r>
      <w:proofErr w:type="spellEnd"/>
      <w:r w:rsidRPr="006B6991">
        <w:rPr>
          <w:rFonts w:cs="Arial"/>
          <w:sz w:val="22"/>
          <w:szCs w:val="22"/>
        </w:rPr>
        <w:t xml:space="preserve"> section from the license application of your designated facility.  Review the design and operation of the </w:t>
      </w:r>
      <w:proofErr w:type="spellStart"/>
      <w:r w:rsidRPr="006B6991">
        <w:rPr>
          <w:rFonts w:cs="Arial"/>
          <w:sz w:val="22"/>
          <w:szCs w:val="22"/>
        </w:rPr>
        <w:t>radwaste</w:t>
      </w:r>
      <w:proofErr w:type="spellEnd"/>
      <w:r w:rsidRPr="006B6991">
        <w:rPr>
          <w:rFonts w:cs="Arial"/>
          <w:sz w:val="22"/>
          <w:szCs w:val="22"/>
        </w:rPr>
        <w:t xml:space="preserve"> systems. </w:t>
      </w:r>
      <w:r w:rsidR="005257DF">
        <w:rPr>
          <w:rFonts w:cs="Arial"/>
          <w:sz w:val="22"/>
          <w:szCs w:val="22"/>
        </w:rPr>
        <w:t xml:space="preserve"> </w:t>
      </w:r>
      <w:r w:rsidRPr="006B6991">
        <w:rPr>
          <w:rFonts w:cs="Arial"/>
          <w:sz w:val="22"/>
          <w:szCs w:val="22"/>
        </w:rPr>
        <w:t>Identify the various sources of solid radioactive waste.</w:t>
      </w:r>
    </w:p>
    <w:p w:rsidR="002203E8" w:rsidRPr="006B6991" w:rsidRDefault="002203E8" w:rsidP="002203E8">
      <w:pPr>
        <w:pStyle w:val="2number"/>
        <w:numPr>
          <w:ilvl w:val="0"/>
          <w:numId w:val="0"/>
        </w:numPr>
        <w:ind w:left="2707"/>
        <w:jc w:val="left"/>
        <w:rPr>
          <w:rFonts w:cs="Arial"/>
          <w:sz w:val="22"/>
          <w:szCs w:val="22"/>
        </w:rPr>
      </w:pPr>
    </w:p>
    <w:p w:rsidR="00075416" w:rsidRPr="006B6991" w:rsidRDefault="00075416" w:rsidP="003E4512">
      <w:pPr>
        <w:pStyle w:val="2number"/>
        <w:jc w:val="left"/>
        <w:rPr>
          <w:rFonts w:cs="Arial"/>
          <w:sz w:val="22"/>
          <w:szCs w:val="22"/>
        </w:rPr>
      </w:pPr>
      <w:r w:rsidRPr="006B6991">
        <w:rPr>
          <w:rFonts w:cs="Arial"/>
          <w:sz w:val="22"/>
          <w:szCs w:val="22"/>
        </w:rPr>
        <w:t>Review and highlight the key aspects and requirements for low-level radioactive waste disposal as outlined in 10 CFR Part 61 and the burial site license.</w:t>
      </w:r>
    </w:p>
    <w:p w:rsidR="002203E8" w:rsidRPr="006B6991" w:rsidRDefault="002203E8" w:rsidP="002203E8">
      <w:pPr>
        <w:pStyle w:val="2number"/>
        <w:numPr>
          <w:ilvl w:val="0"/>
          <w:numId w:val="0"/>
        </w:numPr>
        <w:ind w:left="2707"/>
        <w:jc w:val="left"/>
        <w:rPr>
          <w:rFonts w:cs="Arial"/>
          <w:sz w:val="22"/>
          <w:szCs w:val="22"/>
        </w:rPr>
      </w:pPr>
    </w:p>
    <w:p w:rsidR="00075416" w:rsidRPr="006B6991" w:rsidRDefault="00075416" w:rsidP="003E4512">
      <w:pPr>
        <w:pStyle w:val="2number"/>
        <w:jc w:val="left"/>
        <w:rPr>
          <w:rFonts w:cs="Arial"/>
          <w:sz w:val="22"/>
          <w:szCs w:val="22"/>
        </w:rPr>
      </w:pPr>
      <w:r w:rsidRPr="006B6991">
        <w:rPr>
          <w:rFonts w:cs="Arial"/>
          <w:sz w:val="22"/>
          <w:szCs w:val="22"/>
        </w:rPr>
        <w:t>Review free release criteria of contaminated materials from RCA to the public domain.</w:t>
      </w:r>
    </w:p>
    <w:p w:rsidR="002203E8" w:rsidRPr="006B6991" w:rsidRDefault="002203E8" w:rsidP="002203E8">
      <w:pPr>
        <w:pStyle w:val="2number"/>
        <w:numPr>
          <w:ilvl w:val="0"/>
          <w:numId w:val="0"/>
        </w:numPr>
        <w:tabs>
          <w:tab w:val="left" w:pos="2707"/>
        </w:tabs>
        <w:jc w:val="left"/>
        <w:rPr>
          <w:rFonts w:cs="Arial"/>
          <w:sz w:val="22"/>
          <w:szCs w:val="22"/>
        </w:rPr>
      </w:pPr>
    </w:p>
    <w:p w:rsidR="00075416" w:rsidRPr="006B6991" w:rsidRDefault="00075416" w:rsidP="003E4512">
      <w:pPr>
        <w:pStyle w:val="2number"/>
        <w:jc w:val="left"/>
        <w:rPr>
          <w:rFonts w:cs="Arial"/>
          <w:sz w:val="22"/>
          <w:szCs w:val="22"/>
        </w:rPr>
      </w:pPr>
      <w:r w:rsidRPr="006B6991">
        <w:rPr>
          <w:rFonts w:cs="Arial"/>
          <w:sz w:val="22"/>
          <w:szCs w:val="22"/>
        </w:rPr>
        <w:t>Meet with your supervisor</w:t>
      </w:r>
      <w:r w:rsidR="0002689C" w:rsidRPr="006B6991">
        <w:rPr>
          <w:rFonts w:cs="Arial"/>
          <w:sz w:val="22"/>
          <w:szCs w:val="22"/>
        </w:rPr>
        <w:t>, the person designated as a resource</w:t>
      </w:r>
      <w:r w:rsidRPr="006B6991">
        <w:rPr>
          <w:rFonts w:cs="Arial"/>
          <w:sz w:val="22"/>
          <w:szCs w:val="22"/>
        </w:rPr>
        <w:t xml:space="preserve"> or a qualified </w:t>
      </w:r>
      <w:r w:rsidR="00D248D5" w:rsidRPr="006B6991">
        <w:rPr>
          <w:rFonts w:cs="Arial"/>
          <w:sz w:val="22"/>
          <w:szCs w:val="22"/>
        </w:rPr>
        <w:t xml:space="preserve">Fuel Facility </w:t>
      </w:r>
      <w:r w:rsidR="0002689C" w:rsidRPr="006B6991">
        <w:rPr>
          <w:rFonts w:cs="Arial"/>
          <w:sz w:val="22"/>
          <w:szCs w:val="22"/>
        </w:rPr>
        <w:t>Health Physics I</w:t>
      </w:r>
      <w:r w:rsidRPr="006B6991">
        <w:rPr>
          <w:rFonts w:cs="Arial"/>
          <w:sz w:val="22"/>
          <w:szCs w:val="22"/>
        </w:rPr>
        <w:t>nspector to discuss any questions you may have as a result of this activity.  Discuss answers to the questions listed under the Evaluation Criteria section of this study guide with your supervisor</w:t>
      </w:r>
      <w:r w:rsidR="005F20CB" w:rsidRPr="006B6991">
        <w:rPr>
          <w:rFonts w:cs="Arial"/>
          <w:sz w:val="22"/>
          <w:szCs w:val="22"/>
        </w:rPr>
        <w:t xml:space="preserve"> or the person designated as a resource</w:t>
      </w:r>
      <w:r w:rsidRPr="006B6991">
        <w:rPr>
          <w:rFonts w:cs="Arial"/>
          <w:sz w:val="22"/>
          <w:szCs w:val="22"/>
        </w:rPr>
        <w:t>.</w:t>
      </w:r>
    </w:p>
    <w:p w:rsidR="002203E8" w:rsidRPr="006B6991" w:rsidRDefault="002203E8" w:rsidP="002203E8">
      <w:pPr>
        <w:pStyle w:val="2number"/>
        <w:numPr>
          <w:ilvl w:val="0"/>
          <w:numId w:val="0"/>
        </w:numPr>
        <w:jc w:val="left"/>
        <w:rPr>
          <w:rFonts w:cs="Arial"/>
          <w:sz w:val="22"/>
          <w:szCs w:val="22"/>
        </w:rPr>
      </w:pPr>
    </w:p>
    <w:p w:rsidR="00075416" w:rsidRPr="006B6991" w:rsidRDefault="00075416" w:rsidP="002203E8">
      <w:pPr>
        <w:pStyle w:val="References"/>
        <w:jc w:val="left"/>
        <w:rPr>
          <w:rFonts w:cs="Arial"/>
          <w:sz w:val="22"/>
          <w:szCs w:val="22"/>
        </w:rPr>
      </w:pPr>
      <w:r w:rsidRPr="006B6991">
        <w:rPr>
          <w:rFonts w:cs="Arial"/>
          <w:b/>
          <w:sz w:val="22"/>
          <w:szCs w:val="22"/>
        </w:rPr>
        <w:t>DOCUMENTATION:</w:t>
      </w:r>
      <w:r w:rsidR="006B6991">
        <w:rPr>
          <w:rFonts w:cs="Arial"/>
          <w:b/>
          <w:sz w:val="22"/>
          <w:szCs w:val="22"/>
        </w:rPr>
        <w:tab/>
      </w:r>
      <w:r w:rsidRPr="006B6991">
        <w:rPr>
          <w:rFonts w:cs="Arial"/>
          <w:sz w:val="22"/>
          <w:szCs w:val="22"/>
        </w:rPr>
        <w:tab/>
      </w:r>
      <w:r w:rsidR="005F20CB" w:rsidRPr="006B6991">
        <w:rPr>
          <w:rFonts w:cs="Arial"/>
          <w:sz w:val="22"/>
          <w:szCs w:val="22"/>
        </w:rPr>
        <w:t xml:space="preserve">Fuel Facility </w:t>
      </w:r>
      <w:r w:rsidRPr="006B6991">
        <w:rPr>
          <w:rFonts w:cs="Arial"/>
          <w:sz w:val="22"/>
          <w:szCs w:val="22"/>
        </w:rPr>
        <w:t>Health Physics Inspector Proficiency Level Qualification Signature Card</w:t>
      </w:r>
      <w:r w:rsidR="005F20CB" w:rsidRPr="006B6991">
        <w:rPr>
          <w:rFonts w:cs="Arial"/>
          <w:sz w:val="22"/>
          <w:szCs w:val="22"/>
        </w:rPr>
        <w:t>,</w:t>
      </w:r>
      <w:r w:rsidRPr="006B6991">
        <w:rPr>
          <w:rFonts w:cs="Arial"/>
          <w:sz w:val="22"/>
          <w:szCs w:val="22"/>
        </w:rPr>
        <w:t xml:space="preserve"> Item SG-HP-5</w:t>
      </w:r>
    </w:p>
    <w:p w:rsidR="002203E8" w:rsidRPr="006B6991" w:rsidRDefault="002203E8" w:rsidP="002203E8">
      <w:pPr>
        <w:pStyle w:val="References"/>
        <w:jc w:val="left"/>
        <w:rPr>
          <w:rFonts w:cs="Arial"/>
          <w:sz w:val="22"/>
          <w:szCs w:val="22"/>
        </w:rPr>
      </w:pPr>
    </w:p>
    <w:p w:rsidR="00075416" w:rsidRPr="006B6991" w:rsidRDefault="00075416" w:rsidP="002203E8">
      <w:pPr>
        <w:pStyle w:val="heading"/>
        <w:rPr>
          <w:rFonts w:cs="Arial"/>
          <w:sz w:val="22"/>
          <w:szCs w:val="22"/>
        </w:rPr>
      </w:pPr>
      <w:r w:rsidRPr="006B6991">
        <w:rPr>
          <w:rFonts w:cs="Arial"/>
          <w:sz w:val="22"/>
          <w:szCs w:val="22"/>
        </w:rPr>
        <w:t>Other Important References Related to this Topic</w:t>
      </w:r>
      <w:r w:rsidR="005F20CB" w:rsidRPr="006B6991">
        <w:rPr>
          <w:rFonts w:cs="Arial"/>
          <w:sz w:val="22"/>
          <w:szCs w:val="22"/>
        </w:rPr>
        <w:t>:</w:t>
      </w:r>
    </w:p>
    <w:p w:rsidR="002203E8" w:rsidRPr="006B6991" w:rsidRDefault="002203E8" w:rsidP="002203E8">
      <w:pPr>
        <w:pStyle w:val="heading"/>
        <w:rPr>
          <w:rFonts w:cs="Arial"/>
          <w:sz w:val="22"/>
          <w:szCs w:val="22"/>
        </w:rPr>
      </w:pPr>
    </w:p>
    <w:p w:rsidR="00075416" w:rsidRPr="006B6991" w:rsidRDefault="00075416" w:rsidP="002203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Information Notice 86-20, “Low-Level Radioactive Waste Scaling Factors – 10 CFR Part 61”</w:t>
      </w:r>
    </w:p>
    <w:p w:rsidR="00075416" w:rsidRPr="006B6991" w:rsidRDefault="00075416" w:rsidP="002203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2203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NRC Bulletin 80-10, “Contamination of Non-Radioactive System and Resulting Potential for Unmonitored, Uncontrolled Release to Environment”</w:t>
      </w:r>
    </w:p>
    <w:p w:rsidR="00075416" w:rsidRPr="006B6991" w:rsidRDefault="00075416" w:rsidP="00075416">
      <w:pPr>
        <w:rPr>
          <w:sz w:val="22"/>
        </w:rPr>
      </w:pPr>
    </w:p>
    <w:p w:rsidR="0042007A" w:rsidRDefault="0042007A" w:rsidP="002203E8">
      <w:pPr>
        <w:pStyle w:val="ISG"/>
        <w:rPr>
          <w:ins w:id="33" w:author="btc1" w:date="2014-06-19T09:22:00Z"/>
          <w:rFonts w:cs="Arial"/>
          <w:sz w:val="22"/>
          <w:szCs w:val="22"/>
        </w:rPr>
        <w:sectPr w:rsidR="0042007A" w:rsidSect="006E4BC9">
          <w:pgSz w:w="12240" w:h="15840" w:code="1"/>
          <w:pgMar w:top="1440" w:right="1440" w:bottom="1440" w:left="1440" w:header="1440" w:footer="1440" w:gutter="0"/>
          <w:cols w:space="720"/>
          <w:noEndnote/>
          <w:docGrid w:linePitch="326"/>
        </w:sectPr>
      </w:pPr>
    </w:p>
    <w:p w:rsidR="00075416" w:rsidRPr="006B6991" w:rsidRDefault="005F20CB" w:rsidP="002203E8">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Study Guide</w:t>
      </w:r>
    </w:p>
    <w:p w:rsidR="002203E8" w:rsidRPr="006B6991" w:rsidRDefault="002203E8" w:rsidP="002203E8">
      <w:pPr>
        <w:pStyle w:val="ISG"/>
        <w:rPr>
          <w:rFonts w:cs="Arial"/>
          <w:sz w:val="22"/>
          <w:szCs w:val="22"/>
        </w:rPr>
      </w:pPr>
    </w:p>
    <w:p w:rsidR="00075416" w:rsidRPr="006B6991" w:rsidRDefault="00075416" w:rsidP="009F1EAA">
      <w:pPr>
        <w:pStyle w:val="topic"/>
        <w:jc w:val="left"/>
        <w:outlineLvl w:val="2"/>
        <w:rPr>
          <w:rFonts w:cs="Arial"/>
          <w:sz w:val="22"/>
          <w:szCs w:val="22"/>
        </w:rPr>
      </w:pPr>
      <w:bookmarkStart w:id="34" w:name="_Toc210444886"/>
      <w:r w:rsidRPr="006B6991">
        <w:rPr>
          <w:rFonts w:cs="Arial"/>
          <w:b/>
          <w:sz w:val="22"/>
          <w:szCs w:val="22"/>
        </w:rPr>
        <w:t>TOPIC:</w:t>
      </w:r>
      <w:r w:rsidRPr="006B6991">
        <w:rPr>
          <w:rFonts w:cs="Arial"/>
          <w:sz w:val="22"/>
          <w:szCs w:val="22"/>
        </w:rPr>
        <w:tab/>
      </w:r>
      <w:r w:rsidRPr="006B6991">
        <w:rPr>
          <w:rFonts w:cs="Arial"/>
          <w:sz w:val="22"/>
          <w:szCs w:val="22"/>
        </w:rPr>
        <w:tab/>
      </w:r>
      <w:r w:rsidR="006B6991">
        <w:rPr>
          <w:rFonts w:cs="Arial"/>
          <w:sz w:val="22"/>
          <w:szCs w:val="22"/>
        </w:rPr>
        <w:tab/>
      </w:r>
      <w:r w:rsidRPr="006B6991">
        <w:rPr>
          <w:rFonts w:cs="Arial"/>
          <w:sz w:val="22"/>
          <w:szCs w:val="22"/>
        </w:rPr>
        <w:t>(SG-HP-6) Radiological Environmental Monitoring Program (REMP)</w:t>
      </w:r>
      <w:bookmarkEnd w:id="34"/>
      <w:r w:rsidR="00135550">
        <w:rPr>
          <w:rFonts w:cs="Arial"/>
          <w:sz w:val="22"/>
          <w:szCs w:val="22"/>
        </w:rPr>
        <w:fldChar w:fldCharType="begin"/>
      </w:r>
      <w:r w:rsidR="00135550">
        <w:instrText xml:space="preserve"> TC "</w:instrText>
      </w:r>
      <w:bookmarkStart w:id="35" w:name="_Toc383524517"/>
      <w:r w:rsidR="00135550" w:rsidRPr="003E3D34">
        <w:rPr>
          <w:rFonts w:cs="Arial"/>
          <w:sz w:val="22"/>
          <w:szCs w:val="22"/>
        </w:rPr>
        <w:instrText>(SG-HP-6) Radiological Environmental Monitoring Program (REMP)</w:instrText>
      </w:r>
      <w:bookmarkEnd w:id="35"/>
      <w:r w:rsidR="00135550">
        <w:instrText xml:space="preserve">" \f C \l "2" </w:instrText>
      </w:r>
      <w:r w:rsidR="00135550">
        <w:rPr>
          <w:rFonts w:cs="Arial"/>
          <w:sz w:val="22"/>
          <w:szCs w:val="22"/>
        </w:rPr>
        <w:fldChar w:fldCharType="end"/>
      </w:r>
    </w:p>
    <w:p w:rsidR="00075416" w:rsidRPr="006B6991" w:rsidRDefault="00075416" w:rsidP="009F1EAA">
      <w:pPr>
        <w:pStyle w:val="topic"/>
        <w:jc w:val="left"/>
        <w:rPr>
          <w:rFonts w:cs="Arial"/>
          <w:sz w:val="22"/>
          <w:szCs w:val="22"/>
        </w:rPr>
      </w:pPr>
    </w:p>
    <w:p w:rsidR="00075416" w:rsidRPr="006B6991" w:rsidRDefault="00075416" w:rsidP="009F1EAA">
      <w:pPr>
        <w:pStyle w:val="topic"/>
        <w:jc w:val="left"/>
        <w:rPr>
          <w:rFonts w:cs="Arial"/>
          <w:sz w:val="22"/>
          <w:szCs w:val="22"/>
        </w:rPr>
      </w:pPr>
      <w:r w:rsidRPr="006B6991">
        <w:rPr>
          <w:rFonts w:cs="Arial"/>
          <w:b/>
          <w:sz w:val="22"/>
          <w:szCs w:val="22"/>
        </w:rPr>
        <w:t>PURPOSE:</w:t>
      </w:r>
      <w:r w:rsidRPr="006B6991">
        <w:rPr>
          <w:rFonts w:cs="Arial"/>
          <w:sz w:val="22"/>
          <w:szCs w:val="22"/>
        </w:rPr>
        <w:tab/>
      </w:r>
      <w:r w:rsidRPr="006B6991">
        <w:rPr>
          <w:rFonts w:cs="Arial"/>
          <w:sz w:val="22"/>
          <w:szCs w:val="22"/>
        </w:rPr>
        <w:tab/>
        <w:t xml:space="preserve">The purpose of this SG is to familiarize you with the regulatory bases and historical agency positions in the area of radiological environmental monitoring. </w:t>
      </w:r>
      <w:r w:rsidR="005257DF">
        <w:rPr>
          <w:rFonts w:cs="Arial"/>
          <w:sz w:val="22"/>
          <w:szCs w:val="22"/>
        </w:rPr>
        <w:t xml:space="preserve"> </w:t>
      </w:r>
      <w:r w:rsidRPr="006B6991">
        <w:rPr>
          <w:rFonts w:cs="Arial"/>
          <w:sz w:val="22"/>
          <w:szCs w:val="22"/>
        </w:rPr>
        <w:t xml:space="preserve">Specifically, the information provides you the necessary technical knowledge to conduct inspections using IP 88045, “Effluent Control and Environmental Protection.”  The NRC requires that licensees ensure adequate protection of public health and safety from exposure to radioactive material released to the public domain as a </w:t>
      </w:r>
      <w:r w:rsidR="00D55B41">
        <w:rPr>
          <w:rFonts w:cs="Arial"/>
          <w:sz w:val="22"/>
          <w:szCs w:val="22"/>
        </w:rPr>
        <w:t xml:space="preserve">result of routine operations.  </w:t>
      </w:r>
      <w:r w:rsidRPr="006B6991">
        <w:rPr>
          <w:rFonts w:cs="Arial"/>
          <w:sz w:val="22"/>
          <w:szCs w:val="22"/>
        </w:rPr>
        <w:t>The REMP is required by the license.  The REMP supplements the effluent monitoring program by verifying that the measurable concentrations of radioactive materials and levels of radiation in the environment are in agreement with the values predicted by the radioactive effluent monitoring program.</w:t>
      </w:r>
    </w:p>
    <w:p w:rsidR="00743ED6" w:rsidRPr="006B6991" w:rsidRDefault="00743ED6" w:rsidP="009F1EAA">
      <w:pPr>
        <w:pStyle w:val="topic"/>
        <w:jc w:val="left"/>
        <w:rPr>
          <w:rFonts w:cs="Arial"/>
          <w:sz w:val="22"/>
          <w:szCs w:val="22"/>
        </w:rPr>
      </w:pPr>
    </w:p>
    <w:p w:rsidR="00075416" w:rsidRPr="006B6991" w:rsidRDefault="00075416" w:rsidP="009F1EAA">
      <w:pPr>
        <w:pStyle w:val="extratopic"/>
        <w:jc w:val="left"/>
        <w:rPr>
          <w:rFonts w:cs="Arial"/>
          <w:sz w:val="22"/>
          <w:szCs w:val="22"/>
        </w:rPr>
      </w:pPr>
      <w:r w:rsidRPr="006B6991">
        <w:rPr>
          <w:rFonts w:cs="Arial"/>
          <w:sz w:val="22"/>
          <w:szCs w:val="22"/>
        </w:rPr>
        <w:t xml:space="preserve">This guide will provide you with detailed knowledge of the requirements contained in regulations and position documents in the area of radiological environmental monitoring.  </w:t>
      </w:r>
    </w:p>
    <w:p w:rsidR="00075416" w:rsidRPr="006B6991" w:rsidRDefault="00075416"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COMPETENCY</w:t>
      </w:r>
    </w:p>
    <w:p w:rsidR="00075416" w:rsidRPr="006B6991" w:rsidRDefault="00075416"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AREA:</w:t>
      </w:r>
      <w:r w:rsidRPr="006B6991">
        <w:rPr>
          <w:sz w:val="22"/>
        </w:rPr>
        <w:tab/>
      </w:r>
      <w:r w:rsidRPr="006B6991">
        <w:rPr>
          <w:sz w:val="22"/>
        </w:rPr>
        <w:tab/>
      </w:r>
      <w:r w:rsidR="003E4512" w:rsidRPr="006B6991">
        <w:rPr>
          <w:sz w:val="22"/>
        </w:rPr>
        <w:tab/>
      </w:r>
      <w:r w:rsidRPr="006B6991">
        <w:rPr>
          <w:sz w:val="22"/>
        </w:rPr>
        <w:t xml:space="preserve">REGULATORY FRAMEWORK </w:t>
      </w:r>
    </w:p>
    <w:p w:rsidR="00075416" w:rsidRPr="006B6991" w:rsidRDefault="00075416"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b/>
      </w:r>
      <w:r w:rsidRPr="006B6991">
        <w:rPr>
          <w:sz w:val="22"/>
        </w:rPr>
        <w:tab/>
      </w:r>
      <w:r w:rsidRPr="006B6991">
        <w:rPr>
          <w:sz w:val="22"/>
        </w:rPr>
        <w:tab/>
      </w:r>
      <w:r w:rsidR="003E4512" w:rsidRPr="006B6991">
        <w:rPr>
          <w:sz w:val="22"/>
        </w:rPr>
        <w:tab/>
      </w:r>
      <w:r w:rsidRPr="006B6991">
        <w:rPr>
          <w:sz w:val="22"/>
        </w:rPr>
        <w:t>TECHNICAL AREA EXPERTISE</w:t>
      </w:r>
    </w:p>
    <w:p w:rsidR="00075416" w:rsidRPr="006B6991" w:rsidRDefault="00075416"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LEVEL OF</w:t>
      </w:r>
    </w:p>
    <w:p w:rsidR="00075416" w:rsidRPr="006B6991" w:rsidRDefault="00075416"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EFFORT:</w:t>
      </w:r>
      <w:r w:rsidRPr="006B6991">
        <w:rPr>
          <w:sz w:val="22"/>
        </w:rPr>
        <w:tab/>
      </w:r>
      <w:r w:rsidRPr="006B6991">
        <w:rPr>
          <w:sz w:val="22"/>
        </w:rPr>
        <w:tab/>
        <w:t>40 hours</w:t>
      </w:r>
    </w:p>
    <w:p w:rsidR="00743ED6" w:rsidRPr="006B6991" w:rsidRDefault="00743ED6"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REFERENCES:</w:t>
      </w:r>
      <w:r w:rsidR="00936350" w:rsidRPr="006B6991">
        <w:rPr>
          <w:sz w:val="22"/>
        </w:rPr>
        <w:t xml:space="preserve">     </w:t>
      </w:r>
      <w:r w:rsidR="006B6991">
        <w:rPr>
          <w:sz w:val="22"/>
        </w:rPr>
        <w:tab/>
      </w:r>
      <w:r w:rsidRPr="005257DF">
        <w:rPr>
          <w:sz w:val="22"/>
        </w:rPr>
        <w:t>1.</w:t>
      </w:r>
      <w:r w:rsidR="005257DF">
        <w:rPr>
          <w:sz w:val="22"/>
        </w:rPr>
        <w:tab/>
      </w:r>
      <w:r w:rsidRPr="006B6991">
        <w:rPr>
          <w:sz w:val="22"/>
        </w:rPr>
        <w:t>10 CFR Part 20</w:t>
      </w:r>
    </w:p>
    <w:p w:rsidR="00743ED6" w:rsidRPr="006B6991" w:rsidRDefault="00743ED6"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921627">
      <w:pPr>
        <w:pStyle w:val="2number"/>
        <w:numPr>
          <w:ilvl w:val="0"/>
          <w:numId w:val="15"/>
        </w:numPr>
        <w:tabs>
          <w:tab w:val="clear" w:pos="3063"/>
          <w:tab w:val="num" w:pos="2700"/>
        </w:tabs>
        <w:ind w:hanging="993"/>
        <w:jc w:val="left"/>
        <w:rPr>
          <w:rFonts w:cs="Arial"/>
          <w:sz w:val="22"/>
          <w:szCs w:val="22"/>
        </w:rPr>
      </w:pPr>
      <w:r w:rsidRPr="006B6991">
        <w:rPr>
          <w:rFonts w:cs="Arial"/>
          <w:sz w:val="22"/>
          <w:szCs w:val="22"/>
        </w:rPr>
        <w:t>IP 88045, “Effluent Control and Environmental Protection.”</w:t>
      </w:r>
    </w:p>
    <w:p w:rsidR="00743ED6" w:rsidRPr="006B6991" w:rsidRDefault="00743ED6" w:rsidP="009F1EAA">
      <w:pPr>
        <w:pStyle w:val="2number"/>
        <w:numPr>
          <w:ilvl w:val="0"/>
          <w:numId w:val="0"/>
        </w:numPr>
        <w:tabs>
          <w:tab w:val="left" w:pos="2707"/>
        </w:tabs>
        <w:ind w:left="2707" w:hanging="633"/>
        <w:jc w:val="left"/>
        <w:rPr>
          <w:rFonts w:cs="Arial"/>
          <w:sz w:val="22"/>
          <w:szCs w:val="22"/>
        </w:rPr>
      </w:pPr>
    </w:p>
    <w:p w:rsidR="00075416" w:rsidRPr="006B6991" w:rsidRDefault="00075416" w:rsidP="009F1EAA">
      <w:pPr>
        <w:pStyle w:val="2number"/>
        <w:jc w:val="left"/>
        <w:rPr>
          <w:rFonts w:cs="Arial"/>
          <w:sz w:val="22"/>
          <w:szCs w:val="22"/>
        </w:rPr>
      </w:pPr>
      <w:r w:rsidRPr="006B6991">
        <w:rPr>
          <w:rFonts w:cs="Arial"/>
          <w:sz w:val="22"/>
          <w:szCs w:val="22"/>
        </w:rPr>
        <w:t>Plant license application</w:t>
      </w:r>
    </w:p>
    <w:p w:rsidR="00743ED6" w:rsidRPr="006B6991" w:rsidRDefault="00743ED6" w:rsidP="009F1EAA">
      <w:pPr>
        <w:pStyle w:val="2number"/>
        <w:numPr>
          <w:ilvl w:val="0"/>
          <w:numId w:val="0"/>
        </w:numPr>
        <w:tabs>
          <w:tab w:val="left" w:pos="2707"/>
        </w:tabs>
        <w:ind w:left="2707"/>
        <w:jc w:val="left"/>
        <w:rPr>
          <w:rFonts w:cs="Arial"/>
          <w:sz w:val="22"/>
          <w:szCs w:val="22"/>
        </w:rPr>
      </w:pPr>
    </w:p>
    <w:p w:rsidR="00075416" w:rsidRPr="006B6991" w:rsidRDefault="00075416" w:rsidP="009F1EAA">
      <w:pPr>
        <w:pStyle w:val="2number"/>
        <w:jc w:val="left"/>
        <w:rPr>
          <w:rFonts w:cs="Arial"/>
          <w:sz w:val="22"/>
          <w:szCs w:val="22"/>
        </w:rPr>
      </w:pPr>
      <w:r w:rsidRPr="006B6991">
        <w:rPr>
          <w:rFonts w:cs="Arial"/>
          <w:sz w:val="22"/>
          <w:szCs w:val="22"/>
        </w:rPr>
        <w:t xml:space="preserve">RG 4.15, “Quality Assurance for Radiological Monitoring Programs (Inception through Normal Operations to License Termination) </w:t>
      </w:r>
      <w:r w:rsidR="005257DF">
        <w:rPr>
          <w:rFonts w:cs="Arial"/>
          <w:sz w:val="22"/>
          <w:szCs w:val="22"/>
        </w:rPr>
        <w:t>“</w:t>
      </w:r>
      <w:r w:rsidRPr="006B6991">
        <w:rPr>
          <w:rFonts w:cs="Arial"/>
          <w:sz w:val="22"/>
          <w:szCs w:val="22"/>
        </w:rPr>
        <w:t>Effluent Streams and the Environment” (Rev. 2, ML071790506)</w:t>
      </w:r>
    </w:p>
    <w:p w:rsidR="00743ED6" w:rsidRPr="006B6991" w:rsidRDefault="00743ED6" w:rsidP="009F1EAA">
      <w:pPr>
        <w:pStyle w:val="2number"/>
        <w:numPr>
          <w:ilvl w:val="0"/>
          <w:numId w:val="0"/>
        </w:numPr>
        <w:tabs>
          <w:tab w:val="left" w:pos="2707"/>
        </w:tabs>
        <w:jc w:val="left"/>
        <w:rPr>
          <w:rFonts w:cs="Arial"/>
          <w:sz w:val="22"/>
          <w:szCs w:val="22"/>
        </w:rPr>
      </w:pPr>
    </w:p>
    <w:p w:rsidR="00075416" w:rsidRPr="006B6991" w:rsidRDefault="00075416" w:rsidP="009F1EAA">
      <w:pPr>
        <w:pStyle w:val="2number"/>
        <w:jc w:val="left"/>
        <w:rPr>
          <w:rFonts w:cs="Arial"/>
          <w:sz w:val="22"/>
          <w:szCs w:val="22"/>
        </w:rPr>
      </w:pPr>
      <w:r w:rsidRPr="006B6991">
        <w:rPr>
          <w:rFonts w:cs="Arial"/>
          <w:sz w:val="22"/>
          <w:szCs w:val="22"/>
        </w:rPr>
        <w:t>NUREG/CR-5569, Rev. 1, “Health Physics Positions Data Base”</w:t>
      </w:r>
    </w:p>
    <w:p w:rsidR="00743ED6" w:rsidRPr="006B6991" w:rsidRDefault="00743ED6" w:rsidP="009F1EAA">
      <w:pPr>
        <w:pStyle w:val="2number"/>
        <w:numPr>
          <w:ilvl w:val="0"/>
          <w:numId w:val="0"/>
        </w:numPr>
        <w:tabs>
          <w:tab w:val="left" w:pos="2707"/>
        </w:tabs>
        <w:jc w:val="left"/>
        <w:rPr>
          <w:rFonts w:cs="Arial"/>
          <w:sz w:val="22"/>
          <w:szCs w:val="22"/>
        </w:rPr>
      </w:pPr>
    </w:p>
    <w:p w:rsidR="00075416" w:rsidRPr="006B6991" w:rsidRDefault="00075416" w:rsidP="009F1EAA">
      <w:pPr>
        <w:pStyle w:val="2number"/>
        <w:jc w:val="left"/>
        <w:rPr>
          <w:rFonts w:cs="Arial"/>
          <w:sz w:val="22"/>
          <w:szCs w:val="22"/>
        </w:rPr>
      </w:pPr>
      <w:r w:rsidRPr="006B6991">
        <w:rPr>
          <w:rFonts w:cs="Arial"/>
          <w:sz w:val="22"/>
          <w:szCs w:val="22"/>
        </w:rPr>
        <w:t>NUREG/CR-6204, “Questions and Answers Based on Revised 10 CFR Part 20”</w:t>
      </w:r>
    </w:p>
    <w:p w:rsidR="00743ED6" w:rsidRPr="006B6991" w:rsidRDefault="00743ED6" w:rsidP="009F1EAA">
      <w:pPr>
        <w:pStyle w:val="2number"/>
        <w:numPr>
          <w:ilvl w:val="0"/>
          <w:numId w:val="0"/>
        </w:numPr>
        <w:tabs>
          <w:tab w:val="left" w:pos="2707"/>
        </w:tabs>
        <w:jc w:val="left"/>
        <w:rPr>
          <w:rFonts w:cs="Arial"/>
          <w:sz w:val="22"/>
          <w:szCs w:val="22"/>
        </w:rPr>
      </w:pPr>
    </w:p>
    <w:p w:rsidR="0042007A" w:rsidRDefault="00075416" w:rsidP="009F1EAA">
      <w:pPr>
        <w:pStyle w:val="2number"/>
        <w:jc w:val="left"/>
        <w:rPr>
          <w:rFonts w:cs="Arial"/>
          <w:sz w:val="22"/>
          <w:szCs w:val="22"/>
        </w:rPr>
        <w:sectPr w:rsidR="0042007A" w:rsidSect="006E4BC9">
          <w:pgSz w:w="12240" w:h="15840" w:code="1"/>
          <w:pgMar w:top="1440" w:right="1440" w:bottom="1440" w:left="1440" w:header="1440" w:footer="1440" w:gutter="0"/>
          <w:cols w:space="720"/>
          <w:noEndnote/>
          <w:docGrid w:linePitch="326"/>
        </w:sectPr>
      </w:pPr>
      <w:r w:rsidRPr="006B6991">
        <w:rPr>
          <w:rFonts w:cs="Arial"/>
          <w:sz w:val="22"/>
          <w:szCs w:val="22"/>
        </w:rPr>
        <w:t xml:space="preserve">NUREG 1736, “Consolidated Guidance: </w:t>
      </w:r>
      <w:r w:rsidR="00D55B41">
        <w:rPr>
          <w:rFonts w:cs="Arial"/>
          <w:sz w:val="22"/>
          <w:szCs w:val="22"/>
        </w:rPr>
        <w:t xml:space="preserve"> </w:t>
      </w:r>
      <w:r w:rsidRPr="006B6991">
        <w:rPr>
          <w:rFonts w:cs="Arial"/>
          <w:sz w:val="22"/>
          <w:szCs w:val="22"/>
        </w:rPr>
        <w:t>10 CFR Part 20- Standards for Protection Against Radiation” (ML01330179)</w:t>
      </w:r>
    </w:p>
    <w:p w:rsidR="00D55B41" w:rsidRDefault="00D55B41" w:rsidP="000B4805">
      <w:pPr>
        <w:pStyle w:val="2number"/>
        <w:numPr>
          <w:ilvl w:val="0"/>
          <w:numId w:val="0"/>
        </w:numPr>
        <w:tabs>
          <w:tab w:val="left" w:pos="2707"/>
        </w:tabs>
        <w:jc w:val="left"/>
        <w:rPr>
          <w:rFonts w:cs="Arial"/>
          <w:sz w:val="22"/>
          <w:szCs w:val="22"/>
        </w:rPr>
      </w:pPr>
    </w:p>
    <w:p w:rsidR="00075416" w:rsidRPr="000B4805" w:rsidRDefault="00075416" w:rsidP="000B4805">
      <w:pPr>
        <w:pStyle w:val="2number"/>
        <w:numPr>
          <w:ilvl w:val="0"/>
          <w:numId w:val="0"/>
        </w:numPr>
        <w:tabs>
          <w:tab w:val="left" w:pos="2707"/>
        </w:tabs>
        <w:jc w:val="left"/>
        <w:rPr>
          <w:rFonts w:cs="Arial"/>
          <w:sz w:val="22"/>
          <w:szCs w:val="22"/>
        </w:rPr>
      </w:pPr>
      <w:r w:rsidRPr="000B4805">
        <w:rPr>
          <w:b/>
          <w:sz w:val="22"/>
        </w:rPr>
        <w:t xml:space="preserve">EVALUATION </w:t>
      </w:r>
    </w:p>
    <w:p w:rsidR="00075416" w:rsidRPr="006B6991" w:rsidRDefault="00075416"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CRITERIA:</w:t>
      </w:r>
      <w:r w:rsidRPr="006B6991">
        <w:rPr>
          <w:sz w:val="22"/>
        </w:rPr>
        <w:t xml:space="preserve">  </w:t>
      </w:r>
      <w:r w:rsidRPr="006B6991">
        <w:rPr>
          <w:sz w:val="22"/>
        </w:rPr>
        <w:tab/>
      </w:r>
      <w:r w:rsidR="00936350" w:rsidRPr="006B6991">
        <w:rPr>
          <w:sz w:val="22"/>
        </w:rPr>
        <w:t xml:space="preserve">          </w:t>
      </w:r>
      <w:r w:rsidR="00F37D41" w:rsidRPr="006B6991">
        <w:rPr>
          <w:sz w:val="22"/>
        </w:rPr>
        <w:t xml:space="preserve">Upon </w:t>
      </w:r>
      <w:r w:rsidRPr="006B6991">
        <w:rPr>
          <w:sz w:val="22"/>
        </w:rPr>
        <w:t>completion of this guide, you should be able to:</w:t>
      </w:r>
    </w:p>
    <w:p w:rsidR="00743ED6" w:rsidRPr="006B6991" w:rsidRDefault="00743ED6"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9F1EAA">
      <w:pPr>
        <w:pStyle w:val="1number"/>
        <w:numPr>
          <w:ilvl w:val="0"/>
          <w:numId w:val="16"/>
        </w:numPr>
        <w:jc w:val="left"/>
        <w:rPr>
          <w:rFonts w:cs="Arial"/>
          <w:sz w:val="22"/>
          <w:szCs w:val="22"/>
        </w:rPr>
      </w:pPr>
      <w:r w:rsidRPr="006B6991">
        <w:rPr>
          <w:rFonts w:cs="Arial"/>
          <w:sz w:val="22"/>
          <w:szCs w:val="22"/>
        </w:rPr>
        <w:t>Discuss the specific regulatory requirements that require a licensee to have a REMP.</w:t>
      </w:r>
    </w:p>
    <w:p w:rsidR="00743ED6" w:rsidRPr="006B6991" w:rsidRDefault="00743ED6" w:rsidP="009F1EAA">
      <w:pPr>
        <w:pStyle w:val="1number"/>
        <w:numPr>
          <w:ilvl w:val="0"/>
          <w:numId w:val="0"/>
        </w:numPr>
        <w:tabs>
          <w:tab w:val="left" w:pos="2707"/>
        </w:tabs>
        <w:ind w:left="2707" w:hanging="633"/>
        <w:jc w:val="left"/>
        <w:rPr>
          <w:rFonts w:cs="Arial"/>
          <w:sz w:val="22"/>
          <w:szCs w:val="22"/>
        </w:rPr>
      </w:pPr>
    </w:p>
    <w:p w:rsidR="00075416" w:rsidRPr="006B6991" w:rsidRDefault="00075416" w:rsidP="009F1EAA">
      <w:pPr>
        <w:pStyle w:val="1number"/>
        <w:jc w:val="left"/>
        <w:rPr>
          <w:rFonts w:cs="Arial"/>
          <w:sz w:val="22"/>
          <w:szCs w:val="22"/>
        </w:rPr>
      </w:pPr>
      <w:r w:rsidRPr="006B6991">
        <w:rPr>
          <w:rFonts w:cs="Arial"/>
          <w:sz w:val="22"/>
          <w:szCs w:val="22"/>
        </w:rPr>
        <w:t>Discuss the specific environmental sampling techniques (water, air particulate, vegetation, fish, and soil/sediment) required to be used in accordance with the REMP.</w:t>
      </w:r>
    </w:p>
    <w:p w:rsidR="00743ED6" w:rsidRPr="006B6991" w:rsidRDefault="00743ED6" w:rsidP="009F1EAA">
      <w:pPr>
        <w:pStyle w:val="1number"/>
        <w:numPr>
          <w:ilvl w:val="0"/>
          <w:numId w:val="0"/>
        </w:numPr>
        <w:tabs>
          <w:tab w:val="left" w:pos="2707"/>
        </w:tabs>
        <w:ind w:left="2707" w:hanging="633"/>
        <w:jc w:val="left"/>
        <w:rPr>
          <w:rFonts w:cs="Arial"/>
          <w:sz w:val="22"/>
          <w:szCs w:val="22"/>
        </w:rPr>
      </w:pPr>
    </w:p>
    <w:p w:rsidR="00075416" w:rsidRPr="006B6991" w:rsidRDefault="00075416" w:rsidP="009F1EAA">
      <w:pPr>
        <w:pStyle w:val="1number"/>
        <w:jc w:val="left"/>
        <w:rPr>
          <w:rFonts w:cs="Arial"/>
          <w:sz w:val="22"/>
          <w:szCs w:val="22"/>
        </w:rPr>
      </w:pPr>
      <w:r w:rsidRPr="006B6991">
        <w:rPr>
          <w:rFonts w:cs="Arial"/>
          <w:sz w:val="22"/>
          <w:szCs w:val="22"/>
        </w:rPr>
        <w:t>Discuss the different measuring techniques (proportional counter, gamma spectroscopy, liquid scintillation counter, a</w:t>
      </w:r>
      <w:r w:rsidR="00D55B41">
        <w:rPr>
          <w:rFonts w:cs="Arial"/>
          <w:sz w:val="22"/>
          <w:szCs w:val="22"/>
        </w:rPr>
        <w:t xml:space="preserve">nd </w:t>
      </w:r>
      <w:proofErr w:type="spellStart"/>
      <w:r w:rsidR="00D55B41">
        <w:rPr>
          <w:rFonts w:cs="Arial"/>
          <w:sz w:val="22"/>
          <w:szCs w:val="22"/>
        </w:rPr>
        <w:t>thermoluminescent</w:t>
      </w:r>
      <w:proofErr w:type="spellEnd"/>
      <w:r w:rsidR="00D55B41">
        <w:rPr>
          <w:rFonts w:cs="Arial"/>
          <w:sz w:val="22"/>
          <w:szCs w:val="22"/>
        </w:rPr>
        <w:t xml:space="preserve"> dosimeter [</w:t>
      </w:r>
      <w:r w:rsidRPr="006B6991">
        <w:rPr>
          <w:rFonts w:cs="Arial"/>
          <w:sz w:val="22"/>
          <w:szCs w:val="22"/>
        </w:rPr>
        <w:t>TLD</w:t>
      </w:r>
      <w:r w:rsidR="00D55B41">
        <w:rPr>
          <w:rFonts w:cs="Arial"/>
          <w:sz w:val="22"/>
          <w:szCs w:val="22"/>
        </w:rPr>
        <w:t>])</w:t>
      </w:r>
      <w:r w:rsidRPr="006B6991">
        <w:rPr>
          <w:rFonts w:cs="Arial"/>
          <w:sz w:val="22"/>
          <w:szCs w:val="22"/>
        </w:rPr>
        <w:t xml:space="preserve"> that may be used by the licensee and the capabilities and limitations of each.</w:t>
      </w:r>
    </w:p>
    <w:p w:rsidR="00743ED6" w:rsidRPr="006B6991" w:rsidRDefault="00743ED6" w:rsidP="009F1EAA">
      <w:pPr>
        <w:pStyle w:val="1number"/>
        <w:numPr>
          <w:ilvl w:val="0"/>
          <w:numId w:val="0"/>
        </w:numPr>
        <w:tabs>
          <w:tab w:val="left" w:pos="2707"/>
        </w:tabs>
        <w:jc w:val="left"/>
        <w:rPr>
          <w:rFonts w:cs="Arial"/>
          <w:sz w:val="22"/>
          <w:szCs w:val="22"/>
        </w:rPr>
      </w:pPr>
    </w:p>
    <w:p w:rsidR="00075416" w:rsidRPr="006B6991" w:rsidRDefault="00075416" w:rsidP="009F1EAA">
      <w:pPr>
        <w:pStyle w:val="1number"/>
        <w:jc w:val="left"/>
        <w:rPr>
          <w:rFonts w:cs="Arial"/>
          <w:sz w:val="22"/>
          <w:szCs w:val="22"/>
        </w:rPr>
      </w:pPr>
      <w:r w:rsidRPr="006B6991">
        <w:rPr>
          <w:rFonts w:cs="Arial"/>
          <w:sz w:val="22"/>
          <w:szCs w:val="22"/>
        </w:rPr>
        <w:t>Discuss and show how to calculate standard data reduction techniques, including minimum detectable activity (MDA) and lower limit of detection (LLD) highlighted in NRC and industry publications.</w:t>
      </w:r>
    </w:p>
    <w:p w:rsidR="00743ED6" w:rsidRPr="006B6991" w:rsidRDefault="00743ED6" w:rsidP="009F1EAA">
      <w:pPr>
        <w:pStyle w:val="1number"/>
        <w:numPr>
          <w:ilvl w:val="0"/>
          <w:numId w:val="0"/>
        </w:numPr>
        <w:tabs>
          <w:tab w:val="left" w:pos="2707"/>
        </w:tabs>
        <w:jc w:val="left"/>
        <w:rPr>
          <w:rFonts w:cs="Arial"/>
          <w:sz w:val="22"/>
          <w:szCs w:val="22"/>
        </w:rPr>
      </w:pPr>
    </w:p>
    <w:p w:rsidR="00075416" w:rsidRPr="006B6991" w:rsidRDefault="00075416" w:rsidP="009F1EAA">
      <w:pPr>
        <w:pStyle w:val="1number"/>
        <w:jc w:val="left"/>
        <w:rPr>
          <w:rFonts w:cs="Arial"/>
          <w:sz w:val="22"/>
          <w:szCs w:val="22"/>
        </w:rPr>
      </w:pPr>
      <w:r w:rsidRPr="006B6991">
        <w:rPr>
          <w:rFonts w:cs="Arial"/>
          <w:sz w:val="22"/>
          <w:szCs w:val="22"/>
        </w:rPr>
        <w:t>Discuss the NRC expectations for a licensee’s QA program for REMP including the use and bases for inter-laboratory and intra-laboratory comparisons.</w:t>
      </w:r>
    </w:p>
    <w:p w:rsidR="00743ED6" w:rsidRPr="006B6991" w:rsidRDefault="00743ED6" w:rsidP="009F1EAA">
      <w:pPr>
        <w:pStyle w:val="1number"/>
        <w:numPr>
          <w:ilvl w:val="0"/>
          <w:numId w:val="0"/>
        </w:numPr>
        <w:tabs>
          <w:tab w:val="left" w:pos="2707"/>
        </w:tabs>
        <w:jc w:val="left"/>
        <w:rPr>
          <w:rFonts w:cs="Arial"/>
          <w:sz w:val="22"/>
          <w:szCs w:val="22"/>
        </w:rPr>
      </w:pPr>
    </w:p>
    <w:p w:rsidR="00075416" w:rsidRPr="006B6991" w:rsidRDefault="00075416" w:rsidP="009F1EAA">
      <w:pPr>
        <w:pStyle w:val="1number"/>
        <w:jc w:val="left"/>
        <w:rPr>
          <w:rFonts w:cs="Arial"/>
          <w:sz w:val="22"/>
          <w:szCs w:val="22"/>
        </w:rPr>
      </w:pPr>
      <w:r w:rsidRPr="006B6991">
        <w:rPr>
          <w:rFonts w:cs="Arial"/>
          <w:sz w:val="22"/>
          <w:szCs w:val="22"/>
        </w:rPr>
        <w:t>Discuss the NRC requirements for a Meteorological Monitoring Program, including calibration methodology for wind direction, wind speed, and delta temperature.</w:t>
      </w:r>
    </w:p>
    <w:p w:rsidR="00743ED6" w:rsidRPr="006B6991" w:rsidRDefault="00743ED6" w:rsidP="009F1EAA">
      <w:pPr>
        <w:pStyle w:val="1number"/>
        <w:numPr>
          <w:ilvl w:val="0"/>
          <w:numId w:val="0"/>
        </w:numPr>
        <w:tabs>
          <w:tab w:val="left" w:pos="2707"/>
        </w:tabs>
        <w:jc w:val="left"/>
        <w:rPr>
          <w:rFonts w:cs="Arial"/>
          <w:sz w:val="22"/>
          <w:szCs w:val="22"/>
        </w:rPr>
      </w:pPr>
    </w:p>
    <w:p w:rsidR="00075416" w:rsidRPr="006B6991" w:rsidRDefault="00075416" w:rsidP="009F1EAA">
      <w:pPr>
        <w:pStyle w:val="1number"/>
        <w:jc w:val="left"/>
        <w:rPr>
          <w:rFonts w:cs="Arial"/>
          <w:sz w:val="22"/>
          <w:szCs w:val="22"/>
        </w:rPr>
      </w:pPr>
      <w:r w:rsidRPr="006B6991">
        <w:rPr>
          <w:rFonts w:cs="Arial"/>
          <w:sz w:val="22"/>
          <w:szCs w:val="22"/>
        </w:rPr>
        <w:t xml:space="preserve">Be able to utilize </w:t>
      </w:r>
      <w:r w:rsidRPr="006B6991">
        <w:rPr>
          <w:rFonts w:cs="Arial"/>
          <w:sz w:val="22"/>
          <w:szCs w:val="22"/>
        </w:rPr>
        <w:sym w:font="MathWithGreek BT" w:char="F078"/>
      </w:r>
      <w:r w:rsidRPr="006B6991">
        <w:rPr>
          <w:rFonts w:cs="Arial"/>
          <w:sz w:val="22"/>
          <w:szCs w:val="22"/>
        </w:rPr>
        <w:t>/Q and D/Q, and annual average data in order to determine exposure rates associated with atmospheric dispersion.</w:t>
      </w:r>
    </w:p>
    <w:p w:rsidR="00743ED6" w:rsidRPr="006B6991" w:rsidRDefault="00743ED6" w:rsidP="009F1EAA">
      <w:pPr>
        <w:pStyle w:val="1number"/>
        <w:numPr>
          <w:ilvl w:val="0"/>
          <w:numId w:val="0"/>
        </w:numPr>
        <w:tabs>
          <w:tab w:val="left" w:pos="2707"/>
        </w:tabs>
        <w:jc w:val="left"/>
        <w:rPr>
          <w:rFonts w:cs="Arial"/>
          <w:sz w:val="22"/>
          <w:szCs w:val="22"/>
        </w:rPr>
      </w:pPr>
    </w:p>
    <w:p w:rsidR="00075416" w:rsidRPr="006B6991" w:rsidRDefault="00075416" w:rsidP="009F1EAA">
      <w:pPr>
        <w:pStyle w:val="1number"/>
        <w:jc w:val="left"/>
        <w:rPr>
          <w:rFonts w:cs="Arial"/>
          <w:sz w:val="22"/>
          <w:szCs w:val="22"/>
        </w:rPr>
      </w:pPr>
      <w:r w:rsidRPr="006B6991">
        <w:rPr>
          <w:rFonts w:cs="Arial"/>
          <w:sz w:val="22"/>
          <w:szCs w:val="22"/>
        </w:rPr>
        <w:t xml:space="preserve">Discuss the annual report of effluents and resulting offsite doses. </w:t>
      </w:r>
      <w:r w:rsidR="00743ED6" w:rsidRPr="006B6991">
        <w:rPr>
          <w:rFonts w:cs="Arial"/>
          <w:sz w:val="22"/>
          <w:szCs w:val="22"/>
        </w:rPr>
        <w:br/>
      </w:r>
    </w:p>
    <w:p w:rsidR="00075416" w:rsidRPr="006B6991" w:rsidRDefault="00075416" w:rsidP="009F1EAA">
      <w:pPr>
        <w:pStyle w:val="1number"/>
        <w:jc w:val="left"/>
        <w:rPr>
          <w:rFonts w:cs="Arial"/>
          <w:sz w:val="22"/>
          <w:szCs w:val="22"/>
        </w:rPr>
      </w:pPr>
      <w:r w:rsidRPr="006B6991">
        <w:rPr>
          <w:rFonts w:cs="Arial"/>
          <w:sz w:val="22"/>
          <w:szCs w:val="22"/>
        </w:rPr>
        <w:t>Describe the man-made and natural radiation exposure pathways (plant effluents and the source of the natural background radiation) that are present at your assigned facility.</w:t>
      </w:r>
      <w:r w:rsidR="00743ED6" w:rsidRPr="006B6991">
        <w:rPr>
          <w:rFonts w:cs="Arial"/>
          <w:sz w:val="22"/>
          <w:szCs w:val="22"/>
        </w:rPr>
        <w:br/>
      </w:r>
    </w:p>
    <w:p w:rsidR="00075416" w:rsidRPr="006B6991" w:rsidRDefault="00075416" w:rsidP="009F1EAA">
      <w:pPr>
        <w:pStyle w:val="1number"/>
        <w:jc w:val="left"/>
        <w:rPr>
          <w:rFonts w:cs="Arial"/>
          <w:sz w:val="22"/>
          <w:szCs w:val="22"/>
        </w:rPr>
      </w:pPr>
      <w:r w:rsidRPr="006B6991">
        <w:rPr>
          <w:rFonts w:cs="Arial"/>
          <w:sz w:val="22"/>
          <w:szCs w:val="22"/>
        </w:rPr>
        <w:t>Identify the specific environmental sample requirements for your assigned facility as described in the license application.</w:t>
      </w:r>
      <w:r w:rsidR="00743ED6" w:rsidRPr="006B6991">
        <w:rPr>
          <w:rFonts w:cs="Arial"/>
          <w:sz w:val="22"/>
          <w:szCs w:val="22"/>
        </w:rPr>
        <w:br/>
      </w:r>
    </w:p>
    <w:p w:rsidR="00075416" w:rsidRPr="006B6991" w:rsidRDefault="00075416" w:rsidP="009F1EAA">
      <w:pPr>
        <w:pStyle w:val="1number"/>
        <w:jc w:val="left"/>
        <w:rPr>
          <w:rFonts w:cs="Arial"/>
          <w:sz w:val="22"/>
          <w:szCs w:val="22"/>
        </w:rPr>
      </w:pPr>
      <w:r w:rsidRPr="006B6991">
        <w:rPr>
          <w:rFonts w:cs="Arial"/>
          <w:sz w:val="22"/>
          <w:szCs w:val="22"/>
        </w:rPr>
        <w:t>Discuss any environmental contamination from licensed activities, including ponds, burial sites, and groundwater issues.</w:t>
      </w:r>
      <w:r w:rsidR="00743ED6" w:rsidRPr="006B6991">
        <w:rPr>
          <w:rFonts w:cs="Arial"/>
          <w:sz w:val="22"/>
          <w:szCs w:val="22"/>
        </w:rPr>
        <w:br/>
      </w:r>
    </w:p>
    <w:p w:rsidR="0042007A" w:rsidRDefault="00075416" w:rsidP="009F1EAA">
      <w:pPr>
        <w:pStyle w:val="References"/>
        <w:jc w:val="left"/>
        <w:rPr>
          <w:rFonts w:cs="Arial"/>
          <w:sz w:val="22"/>
          <w:szCs w:val="22"/>
        </w:rPr>
        <w:sectPr w:rsidR="0042007A" w:rsidSect="006E4BC9">
          <w:pgSz w:w="12240" w:h="15840" w:code="1"/>
          <w:pgMar w:top="1440" w:right="1440" w:bottom="1440" w:left="1440" w:header="1440" w:footer="1440" w:gutter="0"/>
          <w:cols w:space="720"/>
          <w:noEndnote/>
          <w:docGrid w:linePitch="326"/>
        </w:sectPr>
      </w:pPr>
      <w:r w:rsidRPr="006B6991">
        <w:rPr>
          <w:rFonts w:cs="Arial"/>
          <w:b/>
          <w:sz w:val="22"/>
          <w:szCs w:val="22"/>
        </w:rPr>
        <w:t>TASKS:</w:t>
      </w:r>
      <w:r w:rsidRPr="006B6991">
        <w:rPr>
          <w:rFonts w:cs="Arial"/>
          <w:sz w:val="22"/>
          <w:szCs w:val="22"/>
        </w:rPr>
        <w:tab/>
      </w:r>
      <w:r w:rsidRPr="006B6991">
        <w:rPr>
          <w:rFonts w:cs="Arial"/>
          <w:sz w:val="22"/>
          <w:szCs w:val="22"/>
        </w:rPr>
        <w:tab/>
        <w:t>1.</w:t>
      </w:r>
      <w:r w:rsidRPr="006B6991">
        <w:rPr>
          <w:rFonts w:cs="Arial"/>
          <w:sz w:val="22"/>
          <w:szCs w:val="22"/>
        </w:rPr>
        <w:tab/>
        <w:t xml:space="preserve">Review and familiarize yourself with the documents listed in the reference list and in the list of other important references. </w:t>
      </w:r>
      <w:r w:rsidR="00D55B41">
        <w:rPr>
          <w:rFonts w:cs="Arial"/>
          <w:sz w:val="22"/>
          <w:szCs w:val="22"/>
        </w:rPr>
        <w:t xml:space="preserve"> </w:t>
      </w:r>
      <w:r w:rsidRPr="006B6991">
        <w:rPr>
          <w:rFonts w:cs="Arial"/>
          <w:sz w:val="22"/>
          <w:szCs w:val="22"/>
        </w:rPr>
        <w:t>Specifically, identify the purpose of each document and what guidance the document provides.</w:t>
      </w:r>
    </w:p>
    <w:p w:rsidR="00075416" w:rsidRPr="006B6991" w:rsidRDefault="00075416" w:rsidP="009F1EAA">
      <w:pPr>
        <w:pStyle w:val="References"/>
        <w:jc w:val="left"/>
        <w:rPr>
          <w:rFonts w:cs="Arial"/>
          <w:sz w:val="22"/>
          <w:szCs w:val="22"/>
        </w:rPr>
      </w:pPr>
    </w:p>
    <w:p w:rsidR="00075416" w:rsidRPr="006B6991" w:rsidRDefault="00075416" w:rsidP="00921627">
      <w:pPr>
        <w:pStyle w:val="2number"/>
        <w:numPr>
          <w:ilvl w:val="0"/>
          <w:numId w:val="17"/>
        </w:numPr>
        <w:tabs>
          <w:tab w:val="clear" w:pos="3063"/>
          <w:tab w:val="num" w:pos="2700"/>
        </w:tabs>
        <w:ind w:left="2700" w:hanging="630"/>
        <w:jc w:val="left"/>
        <w:rPr>
          <w:rFonts w:cs="Arial"/>
          <w:sz w:val="22"/>
          <w:szCs w:val="22"/>
        </w:rPr>
      </w:pPr>
      <w:r w:rsidRPr="006B6991">
        <w:rPr>
          <w:rFonts w:cs="Arial"/>
          <w:sz w:val="22"/>
          <w:szCs w:val="22"/>
        </w:rPr>
        <w:t>Locate and review the REMP requirements in the license application for your assigned facility.</w:t>
      </w:r>
      <w:r w:rsidR="00743ED6" w:rsidRPr="006B6991">
        <w:rPr>
          <w:rFonts w:cs="Arial"/>
          <w:sz w:val="22"/>
          <w:szCs w:val="22"/>
        </w:rPr>
        <w:br/>
      </w:r>
    </w:p>
    <w:p w:rsidR="00075416" w:rsidRPr="006B6991" w:rsidRDefault="00075416" w:rsidP="009F1EAA">
      <w:pPr>
        <w:pStyle w:val="2number"/>
        <w:jc w:val="left"/>
        <w:rPr>
          <w:rFonts w:cs="Arial"/>
          <w:sz w:val="22"/>
          <w:szCs w:val="22"/>
        </w:rPr>
      </w:pPr>
      <w:r w:rsidRPr="006B6991">
        <w:rPr>
          <w:rFonts w:cs="Arial"/>
          <w:sz w:val="22"/>
          <w:szCs w:val="22"/>
        </w:rPr>
        <w:t>Review the Environmental Report and any special environmental studies for your assigned facility.</w:t>
      </w:r>
      <w:r w:rsidR="00743ED6" w:rsidRPr="006B6991">
        <w:rPr>
          <w:rFonts w:cs="Arial"/>
          <w:sz w:val="22"/>
          <w:szCs w:val="22"/>
        </w:rPr>
        <w:br/>
      </w:r>
    </w:p>
    <w:p w:rsidR="00075416" w:rsidRPr="006B6991" w:rsidRDefault="00075416" w:rsidP="009F1EAA">
      <w:pPr>
        <w:pStyle w:val="2number"/>
        <w:jc w:val="left"/>
        <w:rPr>
          <w:rFonts w:cs="Arial"/>
          <w:sz w:val="22"/>
          <w:szCs w:val="22"/>
        </w:rPr>
      </w:pPr>
      <w:r w:rsidRPr="006B6991">
        <w:rPr>
          <w:rFonts w:cs="Arial"/>
          <w:sz w:val="22"/>
          <w:szCs w:val="22"/>
        </w:rPr>
        <w:t>Review counting statistics and data reduction, including MDA and LLDs.</w:t>
      </w:r>
      <w:r w:rsidR="00743ED6" w:rsidRPr="006B6991">
        <w:rPr>
          <w:rFonts w:cs="Arial"/>
          <w:sz w:val="22"/>
          <w:szCs w:val="22"/>
        </w:rPr>
        <w:br/>
      </w:r>
    </w:p>
    <w:p w:rsidR="00075416" w:rsidRPr="006B6991" w:rsidRDefault="00075416" w:rsidP="009F1EAA">
      <w:pPr>
        <w:pStyle w:val="2number"/>
        <w:jc w:val="left"/>
        <w:rPr>
          <w:rFonts w:cs="Arial"/>
          <w:sz w:val="22"/>
          <w:szCs w:val="22"/>
        </w:rPr>
      </w:pPr>
      <w:r w:rsidRPr="006B6991">
        <w:rPr>
          <w:rFonts w:cs="Arial"/>
          <w:sz w:val="22"/>
          <w:szCs w:val="22"/>
        </w:rPr>
        <w:t>Review radiological analytical methodology for likely releases from your facility such as isotopic uranium or plutonium, total uranium, technetium-99, thorium, gross alpha, and gross beta.</w:t>
      </w:r>
      <w:r w:rsidR="00743ED6" w:rsidRPr="006B6991">
        <w:rPr>
          <w:rFonts w:cs="Arial"/>
          <w:sz w:val="22"/>
          <w:szCs w:val="22"/>
        </w:rPr>
        <w:br/>
      </w:r>
    </w:p>
    <w:p w:rsidR="00075416" w:rsidRPr="006B6991" w:rsidRDefault="00075416" w:rsidP="009F1EAA">
      <w:pPr>
        <w:pStyle w:val="2number"/>
        <w:jc w:val="left"/>
        <w:rPr>
          <w:rFonts w:cs="Arial"/>
          <w:sz w:val="22"/>
          <w:szCs w:val="22"/>
        </w:rPr>
      </w:pPr>
      <w:r w:rsidRPr="006B6991">
        <w:rPr>
          <w:rFonts w:cs="Arial"/>
          <w:sz w:val="22"/>
          <w:szCs w:val="22"/>
        </w:rPr>
        <w:t>Review meteorological monitoring and calibration requirements for your facility.</w:t>
      </w:r>
      <w:r w:rsidR="00743ED6" w:rsidRPr="006B6991">
        <w:rPr>
          <w:rFonts w:cs="Arial"/>
          <w:sz w:val="22"/>
          <w:szCs w:val="22"/>
        </w:rPr>
        <w:br/>
      </w:r>
    </w:p>
    <w:p w:rsidR="00075416" w:rsidRPr="006B6991" w:rsidRDefault="00075416" w:rsidP="009F1EAA">
      <w:pPr>
        <w:pStyle w:val="2number"/>
        <w:jc w:val="left"/>
        <w:rPr>
          <w:rFonts w:cs="Arial"/>
          <w:sz w:val="22"/>
          <w:szCs w:val="22"/>
        </w:rPr>
      </w:pPr>
      <w:r w:rsidRPr="006B6991">
        <w:rPr>
          <w:rFonts w:cs="Arial"/>
          <w:sz w:val="22"/>
          <w:szCs w:val="22"/>
        </w:rPr>
        <w:t>Review the sequential relationship between Radiological Effluent Controls and the REMP for your facility.</w:t>
      </w:r>
      <w:r w:rsidR="00743ED6" w:rsidRPr="006B6991">
        <w:rPr>
          <w:rFonts w:cs="Arial"/>
          <w:sz w:val="22"/>
          <w:szCs w:val="22"/>
        </w:rPr>
        <w:br/>
      </w:r>
    </w:p>
    <w:p w:rsidR="00075416" w:rsidRPr="006B6991" w:rsidRDefault="00075416" w:rsidP="009F1EAA">
      <w:pPr>
        <w:pStyle w:val="2number"/>
        <w:jc w:val="left"/>
        <w:rPr>
          <w:rFonts w:cs="Arial"/>
          <w:sz w:val="22"/>
          <w:szCs w:val="22"/>
        </w:rPr>
      </w:pPr>
      <w:r w:rsidRPr="006B6991">
        <w:rPr>
          <w:rFonts w:cs="Arial"/>
          <w:sz w:val="22"/>
          <w:szCs w:val="22"/>
        </w:rPr>
        <w:t>Review man-made and natural radiation exposure pathways (plant effluents and the source of the natural background radiation) that are present at your assigned facility.</w:t>
      </w:r>
      <w:r w:rsidR="00743ED6" w:rsidRPr="006B6991">
        <w:rPr>
          <w:rFonts w:cs="Arial"/>
          <w:sz w:val="22"/>
          <w:szCs w:val="22"/>
        </w:rPr>
        <w:br/>
      </w:r>
    </w:p>
    <w:p w:rsidR="00075416" w:rsidRPr="006B6991" w:rsidRDefault="00075416" w:rsidP="009F1EAA">
      <w:pPr>
        <w:pStyle w:val="2number"/>
        <w:jc w:val="left"/>
        <w:rPr>
          <w:rFonts w:cs="Arial"/>
          <w:sz w:val="22"/>
          <w:szCs w:val="22"/>
        </w:rPr>
      </w:pPr>
      <w:r w:rsidRPr="006B6991">
        <w:rPr>
          <w:rFonts w:cs="Arial"/>
          <w:sz w:val="22"/>
          <w:szCs w:val="22"/>
        </w:rPr>
        <w:t>Review the process for any laboratory inter-comparison program at your assigned facility.</w:t>
      </w:r>
      <w:r w:rsidR="00743ED6" w:rsidRPr="006B6991">
        <w:rPr>
          <w:rFonts w:cs="Arial"/>
          <w:sz w:val="22"/>
          <w:szCs w:val="22"/>
        </w:rPr>
        <w:br/>
      </w:r>
    </w:p>
    <w:p w:rsidR="00075416" w:rsidRPr="006B6991" w:rsidRDefault="00075416" w:rsidP="009F1EAA">
      <w:pPr>
        <w:pStyle w:val="2number"/>
        <w:jc w:val="left"/>
        <w:rPr>
          <w:rFonts w:cs="Arial"/>
          <w:sz w:val="22"/>
          <w:szCs w:val="22"/>
        </w:rPr>
      </w:pPr>
      <w:r w:rsidRPr="006B6991">
        <w:rPr>
          <w:rFonts w:cs="Arial"/>
          <w:sz w:val="22"/>
          <w:szCs w:val="22"/>
        </w:rPr>
        <w:t>Meet with your supervisor</w:t>
      </w:r>
      <w:r w:rsidR="0002689C" w:rsidRPr="006B6991">
        <w:rPr>
          <w:rFonts w:cs="Arial"/>
          <w:sz w:val="22"/>
          <w:szCs w:val="22"/>
        </w:rPr>
        <w:t xml:space="preserve">, the person designated as a resource </w:t>
      </w:r>
      <w:r w:rsidRPr="006B6991">
        <w:rPr>
          <w:rFonts w:cs="Arial"/>
          <w:sz w:val="22"/>
          <w:szCs w:val="22"/>
        </w:rPr>
        <w:t xml:space="preserve">or a qualified </w:t>
      </w:r>
      <w:r w:rsidR="0002689C" w:rsidRPr="006B6991">
        <w:rPr>
          <w:rFonts w:cs="Arial"/>
          <w:sz w:val="22"/>
          <w:szCs w:val="22"/>
        </w:rPr>
        <w:t>Fuel Facility Health Physics I</w:t>
      </w:r>
      <w:r w:rsidRPr="006B6991">
        <w:rPr>
          <w:rFonts w:cs="Arial"/>
          <w:sz w:val="22"/>
          <w:szCs w:val="22"/>
        </w:rPr>
        <w:t>nspector to discuss any questions you may have as a result of these activities.  Discuss answers to the questions listed under the Evaluation Criteria section of this study guide with your supervisor</w:t>
      </w:r>
      <w:r w:rsidR="005F20CB" w:rsidRPr="006B6991">
        <w:rPr>
          <w:rFonts w:cs="Arial"/>
          <w:sz w:val="22"/>
          <w:szCs w:val="22"/>
        </w:rPr>
        <w:t xml:space="preserve"> or the person designated as a resource</w:t>
      </w:r>
      <w:r w:rsidRPr="006B6991">
        <w:rPr>
          <w:rFonts w:cs="Arial"/>
          <w:sz w:val="22"/>
          <w:szCs w:val="22"/>
        </w:rPr>
        <w:t>.</w:t>
      </w:r>
      <w:r w:rsidR="00743ED6" w:rsidRPr="006B6991">
        <w:rPr>
          <w:rFonts w:cs="Arial"/>
          <w:sz w:val="22"/>
          <w:szCs w:val="22"/>
        </w:rPr>
        <w:br/>
      </w:r>
    </w:p>
    <w:p w:rsidR="00075416" w:rsidRPr="006B6991" w:rsidRDefault="00075416" w:rsidP="009F1EAA">
      <w:pPr>
        <w:pStyle w:val="References"/>
        <w:jc w:val="left"/>
        <w:rPr>
          <w:rFonts w:cs="Arial"/>
          <w:sz w:val="22"/>
          <w:szCs w:val="22"/>
        </w:rPr>
      </w:pPr>
      <w:r w:rsidRPr="006B6991">
        <w:rPr>
          <w:rFonts w:cs="Arial"/>
          <w:b/>
          <w:sz w:val="22"/>
          <w:szCs w:val="22"/>
        </w:rPr>
        <w:t>DOCUMENTATION:</w:t>
      </w:r>
      <w:r w:rsidRPr="006B6991">
        <w:rPr>
          <w:rFonts w:cs="Arial"/>
          <w:sz w:val="22"/>
          <w:szCs w:val="22"/>
        </w:rPr>
        <w:tab/>
      </w:r>
      <w:r w:rsidR="006B6991">
        <w:rPr>
          <w:rFonts w:cs="Arial"/>
          <w:sz w:val="22"/>
          <w:szCs w:val="22"/>
        </w:rPr>
        <w:tab/>
      </w:r>
      <w:r w:rsidR="005F20CB" w:rsidRPr="006B6991">
        <w:rPr>
          <w:rFonts w:cs="Arial"/>
          <w:sz w:val="22"/>
          <w:szCs w:val="22"/>
        </w:rPr>
        <w:t xml:space="preserve">Fuel Facility </w:t>
      </w:r>
      <w:r w:rsidRPr="006B6991">
        <w:rPr>
          <w:rFonts w:cs="Arial"/>
          <w:sz w:val="22"/>
          <w:szCs w:val="22"/>
        </w:rPr>
        <w:t>Health Physics Inspector Proficiency Level Qualification Signature Card</w:t>
      </w:r>
      <w:r w:rsidR="005F20CB" w:rsidRPr="006B6991">
        <w:rPr>
          <w:rFonts w:cs="Arial"/>
          <w:sz w:val="22"/>
          <w:szCs w:val="22"/>
        </w:rPr>
        <w:t>,</w:t>
      </w:r>
      <w:r w:rsidRPr="006B6991">
        <w:rPr>
          <w:rFonts w:cs="Arial"/>
          <w:sz w:val="22"/>
          <w:szCs w:val="22"/>
        </w:rPr>
        <w:t xml:space="preserve"> Item SG-HP-6</w:t>
      </w:r>
    </w:p>
    <w:p w:rsidR="00743ED6" w:rsidRPr="006B6991" w:rsidRDefault="00743ED6" w:rsidP="00743ED6">
      <w:pPr>
        <w:pStyle w:val="References"/>
        <w:rPr>
          <w:rFonts w:cs="Arial"/>
          <w:sz w:val="22"/>
          <w:szCs w:val="22"/>
        </w:rPr>
      </w:pPr>
    </w:p>
    <w:p w:rsidR="00075416" w:rsidRPr="006B6991" w:rsidRDefault="00075416" w:rsidP="00075416">
      <w:pPr>
        <w:pStyle w:val="heading"/>
        <w:rPr>
          <w:rFonts w:cs="Arial"/>
          <w:sz w:val="22"/>
          <w:szCs w:val="22"/>
        </w:rPr>
      </w:pPr>
      <w:r w:rsidRPr="006B6991">
        <w:rPr>
          <w:rFonts w:cs="Arial"/>
          <w:sz w:val="22"/>
          <w:szCs w:val="22"/>
        </w:rPr>
        <w:t xml:space="preserve">Other Important References Related to </w:t>
      </w:r>
      <w:r w:rsidR="005F20CB" w:rsidRPr="006B6991">
        <w:rPr>
          <w:rFonts w:cs="Arial"/>
          <w:sz w:val="22"/>
          <w:szCs w:val="22"/>
        </w:rPr>
        <w:t>this topic:</w:t>
      </w: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Environmental Measurement Laboratory, “HASL-300 Procedures Manual,” U.S. Department of Energy, New York, NY</w:t>
      </w: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NCRP Report No. 45, “Natural Background Radiation in the US”</w:t>
      </w: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NCRP Report No. 47, “Tritium measurement Techniques”</w:t>
      </w: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2007A"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42007A" w:rsidSect="006E4BC9">
          <w:pgSz w:w="12240" w:h="15840" w:code="1"/>
          <w:pgMar w:top="1440" w:right="1440" w:bottom="1440" w:left="1440" w:header="1440" w:footer="1440" w:gutter="0"/>
          <w:cols w:space="720"/>
          <w:noEndnote/>
          <w:docGrid w:linePitch="326"/>
        </w:sectPr>
      </w:pPr>
      <w:r w:rsidRPr="006B6991">
        <w:rPr>
          <w:sz w:val="22"/>
        </w:rPr>
        <w:t>NCRP Report No. 50, “Environmental Radiation Measurements”</w:t>
      </w: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NCRP Report No. 58, “Handbook of Radioactivity Measurements Procedures”</w:t>
      </w: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ANSI N545-1975, “Performance, Testing, and Procedural Specification for TLD, Environmental Application”</w:t>
      </w: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743E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ANSI N13.1-1969, “Guide to Sampling Airborne Radioactive materials in Nuclear Facilities”</w:t>
      </w:r>
    </w:p>
    <w:p w:rsidR="0042007A" w:rsidRDefault="0042007A" w:rsidP="00135550">
      <w:pPr>
        <w:pStyle w:val="ISG"/>
        <w:rPr>
          <w:ins w:id="36" w:author="btc1" w:date="2014-06-19T09:23:00Z"/>
          <w:rFonts w:cs="Arial"/>
          <w:sz w:val="22"/>
          <w:szCs w:val="22"/>
        </w:rPr>
        <w:sectPr w:rsidR="0042007A" w:rsidSect="006E4BC9">
          <w:pgSz w:w="12240" w:h="15840" w:code="1"/>
          <w:pgMar w:top="1440" w:right="1440" w:bottom="1440" w:left="1440" w:header="1440" w:footer="1440" w:gutter="0"/>
          <w:cols w:space="720"/>
          <w:noEndnote/>
          <w:docGrid w:linePitch="326"/>
        </w:sectPr>
      </w:pPr>
    </w:p>
    <w:p w:rsidR="00075416" w:rsidRPr="006B6991" w:rsidRDefault="005F20CB" w:rsidP="00135550">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Study Guide</w:t>
      </w:r>
    </w:p>
    <w:p w:rsidR="009F1EAA" w:rsidRPr="006B6991" w:rsidRDefault="009F1EAA" w:rsidP="006B6991">
      <w:pPr>
        <w:pStyle w:val="ISG"/>
        <w:jc w:val="left"/>
        <w:rPr>
          <w:rFonts w:cs="Arial"/>
          <w:sz w:val="22"/>
          <w:szCs w:val="22"/>
        </w:rPr>
      </w:pPr>
    </w:p>
    <w:p w:rsidR="00075416" w:rsidRPr="006B6991" w:rsidRDefault="00075416" w:rsidP="006B6991">
      <w:pPr>
        <w:pStyle w:val="topic"/>
        <w:jc w:val="left"/>
        <w:outlineLvl w:val="2"/>
        <w:rPr>
          <w:rFonts w:cs="Arial"/>
          <w:sz w:val="22"/>
          <w:szCs w:val="22"/>
        </w:rPr>
      </w:pPr>
      <w:bookmarkStart w:id="37" w:name="_Toc210444887"/>
      <w:r w:rsidRPr="006B6991">
        <w:rPr>
          <w:rFonts w:cs="Arial"/>
          <w:b/>
          <w:sz w:val="22"/>
          <w:szCs w:val="22"/>
        </w:rPr>
        <w:t>TOPIC:</w:t>
      </w:r>
      <w:r w:rsidRPr="006B6991">
        <w:rPr>
          <w:rFonts w:cs="Arial"/>
          <w:sz w:val="22"/>
          <w:szCs w:val="22"/>
        </w:rPr>
        <w:tab/>
      </w:r>
      <w:r w:rsidRPr="006B6991">
        <w:rPr>
          <w:rFonts w:cs="Arial"/>
          <w:sz w:val="22"/>
          <w:szCs w:val="22"/>
        </w:rPr>
        <w:tab/>
      </w:r>
      <w:r w:rsidR="006B6991">
        <w:rPr>
          <w:rFonts w:cs="Arial"/>
          <w:sz w:val="22"/>
          <w:szCs w:val="22"/>
        </w:rPr>
        <w:tab/>
      </w:r>
      <w:r w:rsidRPr="006B6991">
        <w:rPr>
          <w:rFonts w:cs="Arial"/>
          <w:sz w:val="22"/>
          <w:szCs w:val="22"/>
        </w:rPr>
        <w:t>(SG-HP-7) Radioactive Airborne and Liquid Effluent Treatment and Monitoring Systems</w:t>
      </w:r>
      <w:bookmarkEnd w:id="37"/>
      <w:r w:rsidR="00135550">
        <w:rPr>
          <w:rFonts w:cs="Arial"/>
          <w:sz w:val="22"/>
          <w:szCs w:val="22"/>
        </w:rPr>
        <w:fldChar w:fldCharType="begin"/>
      </w:r>
      <w:r w:rsidR="00135550">
        <w:instrText xml:space="preserve"> TC "</w:instrText>
      </w:r>
      <w:bookmarkStart w:id="38" w:name="_Toc383524518"/>
      <w:r w:rsidR="00135550" w:rsidRPr="003E3D34">
        <w:rPr>
          <w:rFonts w:cs="Arial"/>
          <w:sz w:val="22"/>
          <w:szCs w:val="22"/>
        </w:rPr>
        <w:instrText>(SG-HP-7) Radioactive Airborne and Liquid Effluent Treatment and Monitoring Systems</w:instrText>
      </w:r>
      <w:bookmarkEnd w:id="38"/>
      <w:r w:rsidR="00135550">
        <w:instrText xml:space="preserve">" \f C \l "2" </w:instrText>
      </w:r>
      <w:r w:rsidR="00135550">
        <w:rPr>
          <w:rFonts w:cs="Arial"/>
          <w:sz w:val="22"/>
          <w:szCs w:val="22"/>
        </w:rPr>
        <w:fldChar w:fldCharType="end"/>
      </w:r>
    </w:p>
    <w:p w:rsidR="00075416" w:rsidRPr="006B6991" w:rsidRDefault="00075416" w:rsidP="006B6991">
      <w:pPr>
        <w:pStyle w:val="topic"/>
        <w:jc w:val="left"/>
        <w:rPr>
          <w:rFonts w:cs="Arial"/>
          <w:sz w:val="22"/>
          <w:szCs w:val="22"/>
        </w:rPr>
      </w:pPr>
    </w:p>
    <w:p w:rsidR="00075416" w:rsidRPr="006B6991" w:rsidRDefault="00075416" w:rsidP="006B6991">
      <w:pPr>
        <w:pStyle w:val="topic"/>
        <w:jc w:val="left"/>
        <w:rPr>
          <w:rFonts w:cs="Arial"/>
          <w:sz w:val="22"/>
          <w:szCs w:val="22"/>
        </w:rPr>
      </w:pPr>
      <w:r w:rsidRPr="006B6991">
        <w:rPr>
          <w:rFonts w:cs="Arial"/>
          <w:b/>
          <w:sz w:val="22"/>
          <w:szCs w:val="22"/>
        </w:rPr>
        <w:t>PURPOSE:</w:t>
      </w:r>
      <w:r w:rsidRPr="006B6991">
        <w:rPr>
          <w:rFonts w:cs="Arial"/>
          <w:sz w:val="22"/>
          <w:szCs w:val="22"/>
        </w:rPr>
        <w:tab/>
      </w:r>
      <w:r w:rsidRPr="006B6991">
        <w:rPr>
          <w:rFonts w:cs="Arial"/>
          <w:sz w:val="22"/>
          <w:szCs w:val="22"/>
        </w:rPr>
        <w:tab/>
        <w:t xml:space="preserve">The purpose of this </w:t>
      </w:r>
      <w:r w:rsidR="005F20CB" w:rsidRPr="006B6991">
        <w:rPr>
          <w:rFonts w:cs="Arial"/>
          <w:sz w:val="22"/>
          <w:szCs w:val="22"/>
        </w:rPr>
        <w:t xml:space="preserve">SG </w:t>
      </w:r>
      <w:r w:rsidRPr="006B6991">
        <w:rPr>
          <w:rFonts w:cs="Arial"/>
          <w:sz w:val="22"/>
          <w:szCs w:val="22"/>
        </w:rPr>
        <w:t>is to familiarize you with the regulatory bases and historical agency positions in the area of radioactive airborne and liquid effluent treatment and monitoring systems.  The NRC requires that licensees ensure adequate protection of public health and safety and the environment from exposure to radioactive materials released to the public domain.  Radiation exposure to the public is to be below the 10 CFR Part 20 limits and, for those facilities manufacturing uranium for the commercial fuel cycle, within 40 CFR Part 190 limits.  This guide will provide you with detailed knowledge of the requirements contained in these regulations.</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COMPETENCY</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AREA:</w:t>
      </w:r>
      <w:r w:rsidRPr="006B6991">
        <w:rPr>
          <w:sz w:val="22"/>
        </w:rPr>
        <w:tab/>
      </w:r>
      <w:r w:rsidRPr="006B6991">
        <w:rPr>
          <w:sz w:val="22"/>
        </w:rPr>
        <w:tab/>
      </w:r>
      <w:r w:rsidR="00283C16" w:rsidRPr="006B6991">
        <w:rPr>
          <w:sz w:val="22"/>
        </w:rPr>
        <w:tab/>
      </w:r>
      <w:r w:rsidRPr="006B6991">
        <w:rPr>
          <w:sz w:val="22"/>
        </w:rPr>
        <w:t xml:space="preserve">REGULATORY FRAMEWORK </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b/>
      </w:r>
      <w:r w:rsidRPr="006B6991">
        <w:rPr>
          <w:sz w:val="22"/>
        </w:rPr>
        <w:tab/>
      </w:r>
      <w:r w:rsidRPr="006B6991">
        <w:rPr>
          <w:sz w:val="22"/>
        </w:rPr>
        <w:tab/>
      </w:r>
      <w:r w:rsidR="00283C16" w:rsidRPr="006B6991">
        <w:rPr>
          <w:sz w:val="22"/>
        </w:rPr>
        <w:tab/>
      </w:r>
      <w:r w:rsidRPr="006B6991">
        <w:rPr>
          <w:sz w:val="22"/>
        </w:rPr>
        <w:t>TECHNICAL AREA EXPERTISE</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LEVEL OF</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EFFORT:</w:t>
      </w:r>
      <w:r w:rsidRPr="006B6991">
        <w:rPr>
          <w:sz w:val="22"/>
        </w:rPr>
        <w:tab/>
      </w:r>
      <w:r w:rsidRPr="006B6991">
        <w:rPr>
          <w:sz w:val="22"/>
        </w:rPr>
        <w:tab/>
        <w:t>45 hours</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REFERENCES:</w:t>
      </w:r>
      <w:r w:rsidR="007A16F6" w:rsidRPr="006B6991">
        <w:rPr>
          <w:sz w:val="22"/>
        </w:rPr>
        <w:t xml:space="preserve">     </w:t>
      </w:r>
      <w:r w:rsidR="006B6991">
        <w:rPr>
          <w:sz w:val="22"/>
        </w:rPr>
        <w:tab/>
      </w:r>
      <w:r w:rsidRPr="00921627">
        <w:rPr>
          <w:sz w:val="22"/>
        </w:rPr>
        <w:t>1.</w:t>
      </w:r>
      <w:r w:rsidR="007A16F6" w:rsidRPr="006B6991">
        <w:rPr>
          <w:sz w:val="22"/>
        </w:rPr>
        <w:t xml:space="preserve">      </w:t>
      </w:r>
      <w:r w:rsidRPr="006B6991">
        <w:rPr>
          <w:sz w:val="22"/>
        </w:rPr>
        <w:t>10 CFR Part 20, 10 CFR Part 70, and 10 CFR Part 76</w:t>
      </w:r>
      <w:r w:rsidR="009F1EAA" w:rsidRPr="006B6991">
        <w:rPr>
          <w:sz w:val="22"/>
        </w:rPr>
        <w:br/>
      </w:r>
    </w:p>
    <w:p w:rsidR="00075416" w:rsidRPr="006B6991" w:rsidRDefault="00075416" w:rsidP="00921627">
      <w:pPr>
        <w:pStyle w:val="2number"/>
        <w:numPr>
          <w:ilvl w:val="0"/>
          <w:numId w:val="18"/>
        </w:numPr>
        <w:tabs>
          <w:tab w:val="clear" w:pos="3063"/>
          <w:tab w:val="num" w:pos="2700"/>
        </w:tabs>
        <w:ind w:hanging="993"/>
        <w:jc w:val="left"/>
        <w:rPr>
          <w:rFonts w:cs="Arial"/>
          <w:sz w:val="22"/>
          <w:szCs w:val="22"/>
        </w:rPr>
      </w:pPr>
      <w:r w:rsidRPr="006B6991">
        <w:rPr>
          <w:rFonts w:cs="Arial"/>
          <w:sz w:val="22"/>
          <w:szCs w:val="22"/>
        </w:rPr>
        <w:t>40 CFR Part 190</w:t>
      </w:r>
      <w:r w:rsidR="009F1EAA" w:rsidRPr="006B6991">
        <w:rPr>
          <w:rFonts w:cs="Arial"/>
          <w:sz w:val="22"/>
          <w:szCs w:val="22"/>
        </w:rPr>
        <w:br/>
      </w:r>
    </w:p>
    <w:p w:rsidR="00075416" w:rsidRPr="006B6991" w:rsidRDefault="00075416" w:rsidP="006B6991">
      <w:pPr>
        <w:pStyle w:val="2number"/>
        <w:jc w:val="left"/>
        <w:rPr>
          <w:rFonts w:cs="Arial"/>
          <w:sz w:val="22"/>
          <w:szCs w:val="22"/>
        </w:rPr>
      </w:pPr>
      <w:r w:rsidRPr="006B6991">
        <w:rPr>
          <w:rFonts w:cs="Arial"/>
          <w:sz w:val="22"/>
          <w:szCs w:val="22"/>
        </w:rPr>
        <w:t>Plant license application</w:t>
      </w:r>
      <w:r w:rsidR="009F1EAA" w:rsidRPr="006B6991">
        <w:rPr>
          <w:rFonts w:cs="Arial"/>
          <w:sz w:val="22"/>
          <w:szCs w:val="22"/>
        </w:rPr>
        <w:br/>
      </w:r>
    </w:p>
    <w:p w:rsidR="007A16F6" w:rsidRPr="006B6991" w:rsidRDefault="00075416" w:rsidP="006B6991">
      <w:pPr>
        <w:pStyle w:val="2number"/>
        <w:jc w:val="left"/>
        <w:rPr>
          <w:rFonts w:cs="Arial"/>
          <w:sz w:val="22"/>
          <w:szCs w:val="22"/>
        </w:rPr>
      </w:pPr>
      <w:r w:rsidRPr="006B6991">
        <w:rPr>
          <w:rFonts w:cs="Arial"/>
          <w:sz w:val="22"/>
          <w:szCs w:val="22"/>
        </w:rPr>
        <w:t>IP 88035, “Radioactive Waste Management”</w:t>
      </w:r>
      <w:r w:rsidR="006B6991">
        <w:rPr>
          <w:rFonts w:cs="Arial"/>
          <w:sz w:val="22"/>
          <w:szCs w:val="22"/>
        </w:rPr>
        <w:t xml:space="preserve"> </w:t>
      </w:r>
      <w:r w:rsidRPr="006B6991">
        <w:rPr>
          <w:rFonts w:cs="Arial"/>
          <w:sz w:val="22"/>
          <w:szCs w:val="22"/>
        </w:rPr>
        <w:t xml:space="preserve">(for liquid and </w:t>
      </w:r>
      <w:r w:rsidR="006B6991" w:rsidRPr="006B6991">
        <w:rPr>
          <w:rFonts w:cs="Arial"/>
          <w:sz w:val="22"/>
          <w:szCs w:val="22"/>
        </w:rPr>
        <w:t>airborne radioactive waste)</w:t>
      </w:r>
    </w:p>
    <w:p w:rsidR="00075416" w:rsidRPr="006B6991" w:rsidRDefault="00075416" w:rsidP="006B6991">
      <w:pPr>
        <w:pStyle w:val="2number"/>
        <w:numPr>
          <w:ilvl w:val="0"/>
          <w:numId w:val="0"/>
        </w:numPr>
        <w:tabs>
          <w:tab w:val="left" w:pos="2707"/>
        </w:tabs>
        <w:ind w:left="2707" w:hanging="633"/>
        <w:jc w:val="left"/>
        <w:rPr>
          <w:rFonts w:cs="Arial"/>
          <w:sz w:val="22"/>
          <w:szCs w:val="22"/>
        </w:rPr>
      </w:pPr>
    </w:p>
    <w:p w:rsidR="00075416" w:rsidRPr="006B6991" w:rsidRDefault="00075416" w:rsidP="006B6991">
      <w:pPr>
        <w:pStyle w:val="2number"/>
        <w:jc w:val="left"/>
        <w:rPr>
          <w:rFonts w:cs="Arial"/>
          <w:sz w:val="22"/>
          <w:szCs w:val="22"/>
        </w:rPr>
      </w:pPr>
      <w:r w:rsidRPr="006B6991">
        <w:rPr>
          <w:rFonts w:cs="Arial"/>
          <w:sz w:val="22"/>
          <w:szCs w:val="22"/>
        </w:rPr>
        <w:t>NUREG/CR-5569, Rev. 1, “Health Physics Positions Data Base”</w:t>
      </w:r>
      <w:r w:rsidR="009F1EAA" w:rsidRPr="006B6991">
        <w:rPr>
          <w:rFonts w:cs="Arial"/>
          <w:sz w:val="22"/>
          <w:szCs w:val="22"/>
        </w:rPr>
        <w:br/>
      </w:r>
    </w:p>
    <w:p w:rsidR="00075416" w:rsidRPr="006B6991" w:rsidRDefault="00075416" w:rsidP="006B6991">
      <w:pPr>
        <w:pStyle w:val="2number"/>
        <w:jc w:val="left"/>
        <w:rPr>
          <w:rFonts w:cs="Arial"/>
          <w:sz w:val="22"/>
          <w:szCs w:val="22"/>
        </w:rPr>
      </w:pPr>
      <w:r w:rsidRPr="006B6991">
        <w:rPr>
          <w:rFonts w:cs="Arial"/>
          <w:sz w:val="22"/>
          <w:szCs w:val="22"/>
        </w:rPr>
        <w:t>NUREG/CR-6204, “Questions and Answers Based on Revised 10 CFR Part 20”</w:t>
      </w:r>
      <w:r w:rsidR="009F1EAA" w:rsidRPr="006B6991">
        <w:rPr>
          <w:rFonts w:cs="Arial"/>
          <w:sz w:val="22"/>
          <w:szCs w:val="22"/>
        </w:rPr>
        <w:br/>
      </w:r>
    </w:p>
    <w:p w:rsidR="00075416" w:rsidRPr="006B6991" w:rsidRDefault="00075416" w:rsidP="006B6991">
      <w:pPr>
        <w:pStyle w:val="2number"/>
        <w:jc w:val="left"/>
        <w:rPr>
          <w:rFonts w:cs="Arial"/>
          <w:sz w:val="22"/>
          <w:szCs w:val="22"/>
        </w:rPr>
      </w:pPr>
      <w:r w:rsidRPr="006B6991">
        <w:rPr>
          <w:rFonts w:cs="Arial"/>
          <w:sz w:val="22"/>
          <w:szCs w:val="22"/>
        </w:rPr>
        <w:t xml:space="preserve">NUREG 1736, “Consolidated Guidance: </w:t>
      </w:r>
      <w:r w:rsidR="00D55B41">
        <w:rPr>
          <w:rFonts w:cs="Arial"/>
          <w:sz w:val="22"/>
          <w:szCs w:val="22"/>
        </w:rPr>
        <w:t xml:space="preserve"> </w:t>
      </w:r>
      <w:r w:rsidRPr="006B6991">
        <w:rPr>
          <w:rFonts w:cs="Arial"/>
          <w:sz w:val="22"/>
          <w:szCs w:val="22"/>
        </w:rPr>
        <w:t>10 CFR Part 20- Standards for Protection Against Radiation” (ML01330179)</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 xml:space="preserve">EVALUATION </w:t>
      </w:r>
    </w:p>
    <w:p w:rsidR="0002689C"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CRITERIA:</w:t>
      </w:r>
      <w:r w:rsidRPr="006B6991">
        <w:rPr>
          <w:sz w:val="22"/>
        </w:rPr>
        <w:tab/>
      </w:r>
      <w:r w:rsidRPr="006B6991">
        <w:rPr>
          <w:sz w:val="22"/>
        </w:rPr>
        <w:tab/>
      </w:r>
      <w:r w:rsidR="00F37D41" w:rsidRPr="006B6991">
        <w:rPr>
          <w:sz w:val="22"/>
        </w:rPr>
        <w:t xml:space="preserve">Upon </w:t>
      </w:r>
      <w:r w:rsidR="0002689C" w:rsidRPr="006B6991">
        <w:rPr>
          <w:sz w:val="22"/>
        </w:rPr>
        <w:t>completion of this guide, you should be able to:</w:t>
      </w:r>
    </w:p>
    <w:p w:rsidR="0002689C" w:rsidRPr="006B6991" w:rsidRDefault="0002689C" w:rsidP="006B6991">
      <w:pPr>
        <w:pStyle w:val="References"/>
        <w:jc w:val="left"/>
        <w:rPr>
          <w:rFonts w:cs="Arial"/>
          <w:sz w:val="22"/>
          <w:szCs w:val="22"/>
        </w:rPr>
      </w:pPr>
    </w:p>
    <w:p w:rsidR="0042007A" w:rsidRDefault="0002689C" w:rsidP="006B6991">
      <w:pPr>
        <w:pStyle w:val="References"/>
        <w:jc w:val="left"/>
        <w:rPr>
          <w:rFonts w:cs="Arial"/>
          <w:sz w:val="22"/>
          <w:szCs w:val="22"/>
        </w:rPr>
        <w:sectPr w:rsidR="0042007A" w:rsidSect="006E4BC9">
          <w:pgSz w:w="12240" w:h="15840" w:code="1"/>
          <w:pgMar w:top="1440" w:right="1440" w:bottom="1440" w:left="1440" w:header="1440" w:footer="1440" w:gutter="0"/>
          <w:cols w:space="720"/>
          <w:noEndnote/>
          <w:docGrid w:linePitch="326"/>
        </w:sectPr>
      </w:pPr>
      <w:r w:rsidRPr="006B6991">
        <w:rPr>
          <w:rFonts w:cs="Arial"/>
          <w:sz w:val="22"/>
          <w:szCs w:val="22"/>
        </w:rPr>
        <w:tab/>
      </w:r>
      <w:r w:rsidRPr="006B6991">
        <w:rPr>
          <w:rFonts w:cs="Arial"/>
          <w:sz w:val="22"/>
          <w:szCs w:val="22"/>
        </w:rPr>
        <w:tab/>
      </w:r>
      <w:r w:rsidRPr="006B6991">
        <w:rPr>
          <w:rFonts w:cs="Arial"/>
          <w:sz w:val="22"/>
          <w:szCs w:val="22"/>
        </w:rPr>
        <w:tab/>
      </w:r>
      <w:r w:rsidRPr="006B6991">
        <w:rPr>
          <w:rFonts w:cs="Arial"/>
          <w:sz w:val="22"/>
          <w:szCs w:val="22"/>
        </w:rPr>
        <w:tab/>
      </w:r>
      <w:r w:rsidR="00075416" w:rsidRPr="00D55B41">
        <w:rPr>
          <w:rFonts w:cs="Arial"/>
          <w:sz w:val="22"/>
          <w:szCs w:val="22"/>
        </w:rPr>
        <w:t>1.</w:t>
      </w:r>
      <w:r w:rsidR="00075416" w:rsidRPr="006B6991">
        <w:rPr>
          <w:rFonts w:cs="Arial"/>
          <w:sz w:val="22"/>
          <w:szCs w:val="22"/>
        </w:rPr>
        <w:tab/>
        <w:t>Discuss and identify effluent sampling techniques that may be used by the licensee for sampling effluents such as radioactive waste water, storm water runoff, and air particulate and non-particulate (such as soluble uranium).</w:t>
      </w:r>
    </w:p>
    <w:p w:rsidR="00075416" w:rsidRPr="006B6991" w:rsidRDefault="00075416" w:rsidP="006B6991">
      <w:pPr>
        <w:pStyle w:val="References"/>
        <w:jc w:val="left"/>
        <w:rPr>
          <w:rFonts w:cs="Arial"/>
          <w:sz w:val="22"/>
          <w:szCs w:val="22"/>
        </w:rPr>
      </w:pPr>
    </w:p>
    <w:p w:rsidR="00075416" w:rsidRPr="006B6991" w:rsidRDefault="00075416" w:rsidP="00921627">
      <w:pPr>
        <w:pStyle w:val="2number"/>
        <w:numPr>
          <w:ilvl w:val="0"/>
          <w:numId w:val="44"/>
        </w:numPr>
        <w:tabs>
          <w:tab w:val="clear" w:pos="3063"/>
          <w:tab w:val="num" w:pos="2700"/>
        </w:tabs>
        <w:ind w:left="2700" w:hanging="630"/>
        <w:jc w:val="left"/>
        <w:rPr>
          <w:rFonts w:cs="Arial"/>
          <w:sz w:val="22"/>
          <w:szCs w:val="22"/>
        </w:rPr>
      </w:pPr>
      <w:r w:rsidRPr="006B6991">
        <w:rPr>
          <w:rFonts w:cs="Arial"/>
          <w:sz w:val="22"/>
          <w:szCs w:val="22"/>
        </w:rPr>
        <w:t>Discuss different measuring techniques, such as proportional counting, gamma spectroscopy, and liquid scintillation counting that a licensee may use to analyze its samples. Compare and contrast the techniques.</w:t>
      </w:r>
      <w:r w:rsidR="009F1EAA" w:rsidRPr="006B6991">
        <w:rPr>
          <w:rFonts w:cs="Arial"/>
          <w:sz w:val="22"/>
          <w:szCs w:val="22"/>
        </w:rPr>
        <w:br/>
      </w:r>
    </w:p>
    <w:p w:rsidR="00075416" w:rsidRPr="006B6991" w:rsidRDefault="00075416" w:rsidP="006B6991">
      <w:pPr>
        <w:pStyle w:val="2number"/>
        <w:jc w:val="left"/>
        <w:rPr>
          <w:rFonts w:cs="Arial"/>
          <w:sz w:val="22"/>
          <w:szCs w:val="22"/>
        </w:rPr>
      </w:pPr>
      <w:r w:rsidRPr="006B6991">
        <w:rPr>
          <w:rFonts w:cs="Arial"/>
          <w:sz w:val="22"/>
          <w:szCs w:val="22"/>
        </w:rPr>
        <w:t>Discuss calibration techniques for a laboratory’s gamma spectroscopy, proportional counter, and liquid scintillation counter. Identify the types of sources to be used and expected MDA or LLDs.</w:t>
      </w:r>
      <w:r w:rsidR="009F1EAA" w:rsidRPr="006B6991">
        <w:rPr>
          <w:rFonts w:cs="Arial"/>
          <w:sz w:val="22"/>
          <w:szCs w:val="22"/>
        </w:rPr>
        <w:br/>
      </w:r>
    </w:p>
    <w:p w:rsidR="00075416" w:rsidRPr="006B6991" w:rsidRDefault="00075416" w:rsidP="006B6991">
      <w:pPr>
        <w:pStyle w:val="2number"/>
        <w:jc w:val="left"/>
        <w:rPr>
          <w:rFonts w:cs="Arial"/>
          <w:sz w:val="22"/>
          <w:szCs w:val="22"/>
        </w:rPr>
      </w:pPr>
      <w:r w:rsidRPr="006B6991">
        <w:rPr>
          <w:rFonts w:cs="Arial"/>
          <w:sz w:val="22"/>
          <w:szCs w:val="22"/>
        </w:rPr>
        <w:t>Discuss laboratory analytical techniques for radionuclides such as isotopic uranium or plutonium, gross alpha/beta, total uranium, and technetium-99.</w:t>
      </w:r>
      <w:r w:rsidR="00D55B41">
        <w:rPr>
          <w:rFonts w:cs="Arial"/>
          <w:sz w:val="22"/>
          <w:szCs w:val="22"/>
        </w:rPr>
        <w:t xml:space="preserve"> </w:t>
      </w:r>
      <w:r w:rsidRPr="006B6991">
        <w:rPr>
          <w:rFonts w:cs="Arial"/>
          <w:sz w:val="22"/>
          <w:szCs w:val="22"/>
        </w:rPr>
        <w:t xml:space="preserve"> Identify best methods. </w:t>
      </w:r>
      <w:r w:rsidR="009F1EAA" w:rsidRPr="006B6991">
        <w:rPr>
          <w:rFonts w:cs="Arial"/>
          <w:sz w:val="22"/>
          <w:szCs w:val="22"/>
        </w:rPr>
        <w:br/>
      </w:r>
    </w:p>
    <w:p w:rsidR="00075416" w:rsidRPr="006B6991" w:rsidRDefault="00075416" w:rsidP="006B6991">
      <w:pPr>
        <w:pStyle w:val="2number"/>
        <w:jc w:val="left"/>
        <w:rPr>
          <w:rFonts w:cs="Arial"/>
          <w:sz w:val="22"/>
          <w:szCs w:val="22"/>
        </w:rPr>
      </w:pPr>
      <w:r w:rsidRPr="006B6991">
        <w:rPr>
          <w:rFonts w:cs="Arial"/>
          <w:sz w:val="22"/>
          <w:szCs w:val="22"/>
        </w:rPr>
        <w:t>Discuss laboratory quality assurance and quality control (QA/QC) Policy and its implementation, including inter-laboratory and intra-laboratory comparisons.  Discuss NRC expectations in this area.</w:t>
      </w:r>
      <w:r w:rsidR="009F1EAA" w:rsidRPr="006B6991">
        <w:rPr>
          <w:rFonts w:cs="Arial"/>
          <w:sz w:val="22"/>
          <w:szCs w:val="22"/>
        </w:rPr>
        <w:br/>
      </w:r>
    </w:p>
    <w:p w:rsidR="00075416" w:rsidRPr="006B6991" w:rsidRDefault="00075416" w:rsidP="006B6991">
      <w:pPr>
        <w:pStyle w:val="2number"/>
        <w:jc w:val="left"/>
        <w:rPr>
          <w:rFonts w:cs="Arial"/>
          <w:sz w:val="22"/>
          <w:szCs w:val="22"/>
        </w:rPr>
      </w:pPr>
      <w:r w:rsidRPr="006B6991">
        <w:rPr>
          <w:rFonts w:cs="Arial"/>
          <w:sz w:val="22"/>
          <w:szCs w:val="22"/>
        </w:rPr>
        <w:t xml:space="preserve">Discuss and calculate MDA and LLDs for hypothetical samples. </w:t>
      </w:r>
      <w:r w:rsidR="009F1EAA" w:rsidRPr="006B6991">
        <w:rPr>
          <w:rFonts w:cs="Arial"/>
          <w:sz w:val="22"/>
          <w:szCs w:val="22"/>
        </w:rPr>
        <w:br/>
      </w:r>
    </w:p>
    <w:p w:rsidR="00075416" w:rsidRPr="006B6991" w:rsidRDefault="00075416" w:rsidP="006B6991">
      <w:pPr>
        <w:pStyle w:val="2number"/>
        <w:jc w:val="left"/>
        <w:rPr>
          <w:rFonts w:cs="Arial"/>
          <w:sz w:val="22"/>
          <w:szCs w:val="22"/>
        </w:rPr>
      </w:pPr>
      <w:r w:rsidRPr="006B6991">
        <w:rPr>
          <w:rFonts w:cs="Arial"/>
          <w:sz w:val="22"/>
          <w:szCs w:val="22"/>
        </w:rPr>
        <w:t>Discuss the principles of air cleaning systems, such as in-place filter testing.  Discuss applicable guidance documents and acceptable results</w:t>
      </w:r>
      <w:r w:rsidR="009F1EAA" w:rsidRPr="006B6991">
        <w:rPr>
          <w:rFonts w:cs="Arial"/>
          <w:sz w:val="22"/>
          <w:szCs w:val="22"/>
        </w:rPr>
        <w:br/>
      </w:r>
    </w:p>
    <w:p w:rsidR="00075416" w:rsidRPr="006B6991" w:rsidRDefault="00075416" w:rsidP="006B6991">
      <w:pPr>
        <w:pStyle w:val="2number"/>
        <w:jc w:val="left"/>
        <w:rPr>
          <w:rFonts w:cs="Arial"/>
          <w:sz w:val="22"/>
          <w:szCs w:val="22"/>
        </w:rPr>
      </w:pPr>
      <w:r w:rsidRPr="006B6991">
        <w:rPr>
          <w:rFonts w:cs="Arial"/>
          <w:sz w:val="22"/>
          <w:szCs w:val="22"/>
        </w:rPr>
        <w:t xml:space="preserve">Review the air cleaning system and liquid effluent processing sections from your assigned facility’s license application.  Discuss the principal components and their use. </w:t>
      </w:r>
      <w:r w:rsidR="009F1EAA" w:rsidRPr="006B6991">
        <w:rPr>
          <w:rFonts w:cs="Arial"/>
          <w:sz w:val="22"/>
          <w:szCs w:val="22"/>
        </w:rPr>
        <w:br/>
      </w:r>
    </w:p>
    <w:p w:rsidR="00075416" w:rsidRPr="006B6991" w:rsidRDefault="00075416" w:rsidP="006B6991">
      <w:pPr>
        <w:pStyle w:val="2number"/>
        <w:jc w:val="left"/>
        <w:rPr>
          <w:rFonts w:cs="Arial"/>
          <w:sz w:val="22"/>
          <w:szCs w:val="22"/>
        </w:rPr>
      </w:pPr>
      <w:r w:rsidRPr="006B6991">
        <w:rPr>
          <w:rFonts w:cs="Arial"/>
          <w:sz w:val="22"/>
          <w:szCs w:val="22"/>
        </w:rPr>
        <w:t xml:space="preserve">Identify the various sources of liquid and gaseous </w:t>
      </w:r>
      <w:proofErr w:type="spellStart"/>
      <w:r w:rsidRPr="006B6991">
        <w:rPr>
          <w:rFonts w:cs="Arial"/>
          <w:sz w:val="22"/>
          <w:szCs w:val="22"/>
        </w:rPr>
        <w:t>radwaste</w:t>
      </w:r>
      <w:proofErr w:type="spellEnd"/>
      <w:r w:rsidRPr="006B6991">
        <w:rPr>
          <w:rFonts w:cs="Arial"/>
          <w:sz w:val="22"/>
          <w:szCs w:val="22"/>
        </w:rPr>
        <w:t xml:space="preserve"> at your assigned facility by reviewing the license application and environmental report.  Discuss the described waste streams, and technologies associated with liquid and airborne </w:t>
      </w:r>
      <w:proofErr w:type="spellStart"/>
      <w:r w:rsidRPr="006B6991">
        <w:rPr>
          <w:rFonts w:cs="Arial"/>
          <w:sz w:val="22"/>
          <w:szCs w:val="22"/>
        </w:rPr>
        <w:t>radwaste</w:t>
      </w:r>
      <w:proofErr w:type="spellEnd"/>
      <w:r w:rsidRPr="006B6991">
        <w:rPr>
          <w:rFonts w:cs="Arial"/>
          <w:sz w:val="22"/>
          <w:szCs w:val="22"/>
        </w:rPr>
        <w:t xml:space="preserve"> processing for the facility.</w:t>
      </w:r>
      <w:r w:rsidR="009F1EAA" w:rsidRPr="006B6991">
        <w:rPr>
          <w:rFonts w:cs="Arial"/>
          <w:sz w:val="22"/>
          <w:szCs w:val="22"/>
        </w:rPr>
        <w:br/>
      </w:r>
    </w:p>
    <w:p w:rsidR="00075416" w:rsidRPr="006B6991" w:rsidRDefault="00075416" w:rsidP="006B6991">
      <w:pPr>
        <w:pStyle w:val="References"/>
        <w:jc w:val="left"/>
        <w:rPr>
          <w:rFonts w:cs="Arial"/>
          <w:sz w:val="22"/>
          <w:szCs w:val="22"/>
        </w:rPr>
      </w:pPr>
      <w:r w:rsidRPr="006B6991">
        <w:rPr>
          <w:rFonts w:cs="Arial"/>
          <w:b/>
          <w:sz w:val="22"/>
          <w:szCs w:val="22"/>
        </w:rPr>
        <w:t>TASK:</w:t>
      </w:r>
      <w:r w:rsidRPr="006B6991">
        <w:rPr>
          <w:rFonts w:cs="Arial"/>
          <w:sz w:val="22"/>
          <w:szCs w:val="22"/>
        </w:rPr>
        <w:tab/>
      </w:r>
      <w:r w:rsidRPr="006B6991">
        <w:rPr>
          <w:rFonts w:cs="Arial"/>
          <w:sz w:val="22"/>
          <w:szCs w:val="22"/>
        </w:rPr>
        <w:tab/>
      </w:r>
      <w:r w:rsidRPr="006B6991">
        <w:rPr>
          <w:rFonts w:cs="Arial"/>
          <w:sz w:val="22"/>
          <w:szCs w:val="22"/>
        </w:rPr>
        <w:tab/>
      </w:r>
      <w:r w:rsidRPr="005D57EA">
        <w:rPr>
          <w:rFonts w:cs="Arial"/>
          <w:sz w:val="22"/>
          <w:szCs w:val="22"/>
        </w:rPr>
        <w:t>1.</w:t>
      </w:r>
      <w:r w:rsidRPr="006B6991">
        <w:rPr>
          <w:rFonts w:cs="Arial"/>
          <w:sz w:val="22"/>
          <w:szCs w:val="22"/>
        </w:rPr>
        <w:tab/>
        <w:t>Review and familiarize yourself with the documents listed in the reference list and in the list of other important references.  Specifically, identify the purpose of each document and what guidance the document provides.</w:t>
      </w:r>
      <w:r w:rsidR="009F1EAA" w:rsidRPr="006B6991">
        <w:rPr>
          <w:rFonts w:cs="Arial"/>
          <w:sz w:val="22"/>
          <w:szCs w:val="22"/>
        </w:rPr>
        <w:br/>
      </w:r>
    </w:p>
    <w:p w:rsidR="00075416" w:rsidRPr="006B6991" w:rsidRDefault="00075416" w:rsidP="00921627">
      <w:pPr>
        <w:pStyle w:val="2number"/>
        <w:numPr>
          <w:ilvl w:val="0"/>
          <w:numId w:val="19"/>
        </w:numPr>
        <w:tabs>
          <w:tab w:val="clear" w:pos="3063"/>
          <w:tab w:val="num" w:pos="2700"/>
        </w:tabs>
        <w:ind w:left="2700"/>
        <w:jc w:val="left"/>
        <w:rPr>
          <w:rFonts w:cs="Arial"/>
          <w:sz w:val="22"/>
          <w:szCs w:val="22"/>
        </w:rPr>
      </w:pPr>
      <w:r w:rsidRPr="006B6991">
        <w:rPr>
          <w:rFonts w:cs="Arial"/>
          <w:sz w:val="22"/>
          <w:szCs w:val="22"/>
        </w:rPr>
        <w:t>Review and evaluate effluent sampling techniques, such as radioactive waste water, soluble airborne, and air particulate.</w:t>
      </w:r>
      <w:r w:rsidR="009F1EAA" w:rsidRPr="006B6991">
        <w:rPr>
          <w:rFonts w:cs="Arial"/>
          <w:sz w:val="22"/>
          <w:szCs w:val="22"/>
        </w:rPr>
        <w:br/>
      </w:r>
    </w:p>
    <w:p w:rsidR="00075416" w:rsidRDefault="00075416" w:rsidP="006B6991">
      <w:pPr>
        <w:pStyle w:val="2number"/>
        <w:jc w:val="left"/>
        <w:rPr>
          <w:rFonts w:cs="Arial"/>
          <w:sz w:val="22"/>
          <w:szCs w:val="22"/>
        </w:rPr>
      </w:pPr>
      <w:r w:rsidRPr="006B6991">
        <w:rPr>
          <w:rFonts w:cs="Arial"/>
          <w:sz w:val="22"/>
          <w:szCs w:val="22"/>
        </w:rPr>
        <w:t>Review and evaluate the different measuring techniques, such as proportional counter, gamma spectroscopy, and liquid scintillation counter.</w:t>
      </w:r>
    </w:p>
    <w:p w:rsidR="005D57EA" w:rsidRPr="006B6991" w:rsidRDefault="005D57EA" w:rsidP="005D57EA">
      <w:pPr>
        <w:pStyle w:val="2number"/>
        <w:numPr>
          <w:ilvl w:val="0"/>
          <w:numId w:val="0"/>
        </w:numPr>
        <w:ind w:left="2707"/>
        <w:jc w:val="left"/>
        <w:rPr>
          <w:rFonts w:cs="Arial"/>
          <w:sz w:val="22"/>
          <w:szCs w:val="22"/>
        </w:rPr>
      </w:pPr>
    </w:p>
    <w:p w:rsidR="005D57EA" w:rsidRDefault="00075416" w:rsidP="006B6991">
      <w:pPr>
        <w:pStyle w:val="2number"/>
        <w:jc w:val="left"/>
        <w:rPr>
          <w:rFonts w:cs="Arial"/>
          <w:sz w:val="22"/>
          <w:szCs w:val="22"/>
        </w:rPr>
        <w:sectPr w:rsidR="005D57EA" w:rsidSect="006E4BC9">
          <w:pgSz w:w="12240" w:h="15840" w:code="1"/>
          <w:pgMar w:top="1440" w:right="1440" w:bottom="1440" w:left="1440" w:header="1440" w:footer="1440" w:gutter="0"/>
          <w:cols w:space="720"/>
          <w:noEndnote/>
          <w:docGrid w:linePitch="326"/>
        </w:sectPr>
      </w:pPr>
      <w:r w:rsidRPr="006B6991">
        <w:rPr>
          <w:rFonts w:cs="Arial"/>
          <w:sz w:val="22"/>
          <w:szCs w:val="22"/>
        </w:rPr>
        <w:t xml:space="preserve">Review and evaluate the calibration techniques and results for the measurement laboratory’s gamma spectroscopy, proportional </w:t>
      </w:r>
    </w:p>
    <w:p w:rsidR="005D57EA" w:rsidRDefault="00075416" w:rsidP="005D57EA">
      <w:pPr>
        <w:pStyle w:val="2number"/>
        <w:numPr>
          <w:ilvl w:val="0"/>
          <w:numId w:val="0"/>
        </w:numPr>
        <w:ind w:left="2707"/>
        <w:jc w:val="left"/>
        <w:rPr>
          <w:rFonts w:cs="Arial"/>
          <w:sz w:val="22"/>
          <w:szCs w:val="22"/>
        </w:rPr>
      </w:pPr>
      <w:proofErr w:type="gramStart"/>
      <w:r w:rsidRPr="006B6991">
        <w:rPr>
          <w:rFonts w:cs="Arial"/>
          <w:sz w:val="22"/>
          <w:szCs w:val="22"/>
        </w:rPr>
        <w:lastRenderedPageBreak/>
        <w:t>counter</w:t>
      </w:r>
      <w:proofErr w:type="gramEnd"/>
      <w:r w:rsidRPr="006B6991">
        <w:rPr>
          <w:rFonts w:cs="Arial"/>
          <w:sz w:val="22"/>
          <w:szCs w:val="22"/>
        </w:rPr>
        <w:t>, and liquid scintillation counter.</w:t>
      </w:r>
    </w:p>
    <w:p w:rsidR="005D57EA" w:rsidRDefault="005D57EA" w:rsidP="005D57EA">
      <w:pPr>
        <w:pStyle w:val="2number"/>
        <w:numPr>
          <w:ilvl w:val="0"/>
          <w:numId w:val="0"/>
        </w:numPr>
        <w:ind w:left="2707"/>
        <w:jc w:val="left"/>
        <w:rPr>
          <w:rFonts w:cs="Arial"/>
          <w:sz w:val="22"/>
          <w:szCs w:val="22"/>
        </w:rPr>
      </w:pPr>
    </w:p>
    <w:p w:rsidR="00075416" w:rsidRPr="005D57EA" w:rsidRDefault="005D57EA" w:rsidP="005D57EA">
      <w:pPr>
        <w:pStyle w:val="2number"/>
        <w:numPr>
          <w:ilvl w:val="0"/>
          <w:numId w:val="0"/>
        </w:numPr>
        <w:tabs>
          <w:tab w:val="clear" w:pos="2074"/>
          <w:tab w:val="left" w:pos="2700"/>
        </w:tabs>
        <w:ind w:left="2700" w:hanging="630"/>
        <w:jc w:val="left"/>
        <w:rPr>
          <w:rFonts w:cs="Arial"/>
          <w:sz w:val="22"/>
          <w:szCs w:val="22"/>
        </w:rPr>
      </w:pPr>
      <w:r>
        <w:rPr>
          <w:rFonts w:cs="Arial"/>
          <w:sz w:val="22"/>
          <w:szCs w:val="22"/>
        </w:rPr>
        <w:t xml:space="preserve">5. </w:t>
      </w:r>
      <w:r>
        <w:rPr>
          <w:rFonts w:cs="Arial"/>
          <w:sz w:val="22"/>
          <w:szCs w:val="22"/>
        </w:rPr>
        <w:tab/>
      </w:r>
      <w:r w:rsidR="00075416" w:rsidRPr="005D57EA">
        <w:rPr>
          <w:rFonts w:cs="Arial"/>
          <w:sz w:val="22"/>
          <w:szCs w:val="22"/>
        </w:rPr>
        <w:t>Review and evaluate the characteristics of radiation monitoring systems (RMS), such as gamma-scintillation detector, beta-scintillation detector, Geiger-</w:t>
      </w:r>
      <w:proofErr w:type="spellStart"/>
      <w:r w:rsidR="00075416" w:rsidRPr="005D57EA">
        <w:rPr>
          <w:rFonts w:cs="Arial"/>
          <w:sz w:val="22"/>
          <w:szCs w:val="22"/>
        </w:rPr>
        <w:t>Müeller</w:t>
      </w:r>
      <w:proofErr w:type="spellEnd"/>
      <w:r w:rsidR="00075416" w:rsidRPr="005D57EA">
        <w:rPr>
          <w:rFonts w:cs="Arial"/>
          <w:sz w:val="22"/>
          <w:szCs w:val="22"/>
        </w:rPr>
        <w:t xml:space="preserve"> (GM), and ion chamber. Identify capabilities and limitations.</w:t>
      </w:r>
      <w:r w:rsidR="009F1EAA" w:rsidRPr="005D57EA">
        <w:rPr>
          <w:rFonts w:cs="Arial"/>
          <w:sz w:val="22"/>
          <w:szCs w:val="22"/>
        </w:rPr>
        <w:br/>
      </w:r>
    </w:p>
    <w:p w:rsidR="00075416" w:rsidRPr="006B6991" w:rsidRDefault="005D57EA" w:rsidP="005D57EA">
      <w:pPr>
        <w:pStyle w:val="2number"/>
        <w:numPr>
          <w:ilvl w:val="0"/>
          <w:numId w:val="0"/>
        </w:numPr>
        <w:ind w:left="2707" w:hanging="637"/>
        <w:jc w:val="left"/>
        <w:rPr>
          <w:rFonts w:cs="Arial"/>
          <w:sz w:val="22"/>
          <w:szCs w:val="22"/>
        </w:rPr>
      </w:pPr>
      <w:r>
        <w:rPr>
          <w:rFonts w:cs="Arial"/>
          <w:sz w:val="22"/>
          <w:szCs w:val="22"/>
        </w:rPr>
        <w:t>6.</w:t>
      </w:r>
      <w:r>
        <w:rPr>
          <w:rFonts w:cs="Arial"/>
          <w:sz w:val="22"/>
          <w:szCs w:val="22"/>
        </w:rPr>
        <w:tab/>
      </w:r>
      <w:r w:rsidR="00075416" w:rsidRPr="006B6991">
        <w:rPr>
          <w:rFonts w:cs="Arial"/>
          <w:sz w:val="22"/>
          <w:szCs w:val="22"/>
        </w:rPr>
        <w:t>Review and evaluate principle air cleaning system tests, such as air in-place filter testing.  Compare with applicable regulatory requirements for your facility.</w:t>
      </w:r>
      <w:r w:rsidR="009F1EAA" w:rsidRPr="006B6991">
        <w:rPr>
          <w:rFonts w:cs="Arial"/>
          <w:sz w:val="22"/>
          <w:szCs w:val="22"/>
        </w:rPr>
        <w:br/>
      </w:r>
    </w:p>
    <w:p w:rsidR="00075416" w:rsidRPr="006B6991" w:rsidRDefault="005D57EA" w:rsidP="005D57EA">
      <w:pPr>
        <w:pStyle w:val="2number"/>
        <w:numPr>
          <w:ilvl w:val="0"/>
          <w:numId w:val="0"/>
        </w:numPr>
        <w:ind w:left="2707" w:hanging="637"/>
        <w:jc w:val="left"/>
        <w:rPr>
          <w:rFonts w:cs="Arial"/>
          <w:sz w:val="22"/>
          <w:szCs w:val="22"/>
        </w:rPr>
      </w:pPr>
      <w:r>
        <w:rPr>
          <w:rFonts w:cs="Arial"/>
          <w:sz w:val="22"/>
          <w:szCs w:val="22"/>
        </w:rPr>
        <w:t>7.</w:t>
      </w:r>
      <w:r>
        <w:rPr>
          <w:rFonts w:cs="Arial"/>
          <w:sz w:val="22"/>
          <w:szCs w:val="22"/>
        </w:rPr>
        <w:tab/>
      </w:r>
      <w:r w:rsidR="00075416" w:rsidRPr="006B6991">
        <w:rPr>
          <w:rFonts w:cs="Arial"/>
          <w:sz w:val="22"/>
          <w:szCs w:val="22"/>
        </w:rPr>
        <w:t xml:space="preserve">Identify the various sources of liquid and airborne </w:t>
      </w:r>
      <w:proofErr w:type="spellStart"/>
      <w:r w:rsidR="00075416" w:rsidRPr="006B6991">
        <w:rPr>
          <w:rFonts w:cs="Arial"/>
          <w:sz w:val="22"/>
          <w:szCs w:val="22"/>
        </w:rPr>
        <w:t>radwaste</w:t>
      </w:r>
      <w:proofErr w:type="spellEnd"/>
      <w:r w:rsidR="00075416" w:rsidRPr="006B6991">
        <w:rPr>
          <w:rFonts w:cs="Arial"/>
          <w:sz w:val="22"/>
          <w:szCs w:val="22"/>
        </w:rPr>
        <w:t xml:space="preserve"> at assigned facility.</w:t>
      </w:r>
      <w:r w:rsidR="009F1EAA" w:rsidRPr="006B6991">
        <w:rPr>
          <w:rFonts w:cs="Arial"/>
          <w:sz w:val="22"/>
          <w:szCs w:val="22"/>
        </w:rPr>
        <w:br/>
      </w:r>
    </w:p>
    <w:p w:rsidR="00075416" w:rsidRPr="006B6991" w:rsidRDefault="005D57EA" w:rsidP="005D57EA">
      <w:pPr>
        <w:pStyle w:val="2number"/>
        <w:numPr>
          <w:ilvl w:val="0"/>
          <w:numId w:val="0"/>
        </w:numPr>
        <w:ind w:left="2707" w:hanging="637"/>
        <w:jc w:val="left"/>
        <w:rPr>
          <w:rFonts w:cs="Arial"/>
          <w:sz w:val="22"/>
          <w:szCs w:val="22"/>
        </w:rPr>
      </w:pPr>
      <w:r>
        <w:rPr>
          <w:rFonts w:cs="Arial"/>
          <w:sz w:val="22"/>
          <w:szCs w:val="22"/>
        </w:rPr>
        <w:t>8.</w:t>
      </w:r>
      <w:r>
        <w:rPr>
          <w:rFonts w:cs="Arial"/>
          <w:sz w:val="22"/>
          <w:szCs w:val="22"/>
        </w:rPr>
        <w:tab/>
      </w:r>
      <w:r w:rsidR="00075416" w:rsidRPr="006B6991">
        <w:rPr>
          <w:rFonts w:cs="Arial"/>
          <w:sz w:val="22"/>
          <w:szCs w:val="22"/>
        </w:rPr>
        <w:t>Meet with your supervisor</w:t>
      </w:r>
      <w:r w:rsidR="0002689C" w:rsidRPr="006B6991">
        <w:rPr>
          <w:rFonts w:cs="Arial"/>
          <w:sz w:val="22"/>
          <w:szCs w:val="22"/>
        </w:rPr>
        <w:t>, the person designated as a resource</w:t>
      </w:r>
      <w:r w:rsidR="00075416" w:rsidRPr="006B6991">
        <w:rPr>
          <w:rFonts w:cs="Arial"/>
          <w:sz w:val="22"/>
          <w:szCs w:val="22"/>
        </w:rPr>
        <w:t xml:space="preserve"> or a qualified </w:t>
      </w:r>
      <w:r w:rsidR="0002689C" w:rsidRPr="006B6991">
        <w:rPr>
          <w:rFonts w:cs="Arial"/>
          <w:sz w:val="22"/>
          <w:szCs w:val="22"/>
        </w:rPr>
        <w:t>Fuel Facility Health Physics I</w:t>
      </w:r>
      <w:r w:rsidR="00075416" w:rsidRPr="006B6991">
        <w:rPr>
          <w:rFonts w:cs="Arial"/>
          <w:sz w:val="22"/>
          <w:szCs w:val="22"/>
        </w:rPr>
        <w:t>nspector to discuss any questions you may have as a result of these activities.  Discuss answers to the questions listed under the Evaluation Criteria section of this study guide with your supervisor</w:t>
      </w:r>
      <w:r w:rsidR="005F20CB" w:rsidRPr="006B6991">
        <w:rPr>
          <w:rFonts w:cs="Arial"/>
          <w:sz w:val="22"/>
          <w:szCs w:val="22"/>
        </w:rPr>
        <w:t xml:space="preserve"> or the person designated as a resource</w:t>
      </w:r>
      <w:r w:rsidR="00075416" w:rsidRPr="006B6991">
        <w:rPr>
          <w:rFonts w:cs="Arial"/>
          <w:sz w:val="22"/>
          <w:szCs w:val="22"/>
        </w:rPr>
        <w:t>.</w:t>
      </w:r>
      <w:r w:rsidR="009F1EAA" w:rsidRPr="006B6991">
        <w:rPr>
          <w:rFonts w:cs="Arial"/>
          <w:sz w:val="22"/>
          <w:szCs w:val="22"/>
        </w:rPr>
        <w:br/>
      </w:r>
    </w:p>
    <w:p w:rsidR="00075416" w:rsidRPr="006B6991" w:rsidRDefault="00075416" w:rsidP="006B6991">
      <w:pPr>
        <w:pStyle w:val="References"/>
        <w:jc w:val="left"/>
        <w:rPr>
          <w:rFonts w:cs="Arial"/>
          <w:sz w:val="22"/>
          <w:szCs w:val="22"/>
        </w:rPr>
      </w:pPr>
      <w:r w:rsidRPr="006B6991">
        <w:rPr>
          <w:rFonts w:cs="Arial"/>
          <w:b/>
          <w:sz w:val="22"/>
          <w:szCs w:val="22"/>
        </w:rPr>
        <w:t>DOCUMENTATION:</w:t>
      </w:r>
      <w:r w:rsidRPr="006B6991">
        <w:rPr>
          <w:rFonts w:cs="Arial"/>
          <w:sz w:val="22"/>
          <w:szCs w:val="22"/>
        </w:rPr>
        <w:tab/>
      </w:r>
      <w:r w:rsidR="00BF49AC">
        <w:rPr>
          <w:rFonts w:cs="Arial"/>
          <w:sz w:val="22"/>
          <w:szCs w:val="22"/>
        </w:rPr>
        <w:tab/>
      </w:r>
      <w:r w:rsidR="005F20CB" w:rsidRPr="006B6991">
        <w:rPr>
          <w:rFonts w:cs="Arial"/>
          <w:sz w:val="22"/>
          <w:szCs w:val="22"/>
        </w:rPr>
        <w:t xml:space="preserve">Fuel Facility </w:t>
      </w:r>
      <w:r w:rsidRPr="006B6991">
        <w:rPr>
          <w:rFonts w:cs="Arial"/>
          <w:sz w:val="22"/>
          <w:szCs w:val="22"/>
        </w:rPr>
        <w:t>Health Physics Inspector Proficiency Level Qualification Signature Card</w:t>
      </w:r>
      <w:r w:rsidR="005F20CB" w:rsidRPr="006B6991">
        <w:rPr>
          <w:rFonts w:cs="Arial"/>
          <w:sz w:val="22"/>
          <w:szCs w:val="22"/>
        </w:rPr>
        <w:t>,</w:t>
      </w:r>
      <w:r w:rsidRPr="006B6991">
        <w:rPr>
          <w:rFonts w:cs="Arial"/>
          <w:sz w:val="22"/>
          <w:szCs w:val="22"/>
        </w:rPr>
        <w:t xml:space="preserve"> Item SG-HP-7</w:t>
      </w:r>
    </w:p>
    <w:p w:rsidR="009F1EAA" w:rsidRPr="006B6991" w:rsidRDefault="009F1EAA" w:rsidP="006B6991">
      <w:pPr>
        <w:pStyle w:val="References"/>
        <w:jc w:val="left"/>
        <w:rPr>
          <w:rFonts w:cs="Arial"/>
          <w:sz w:val="22"/>
          <w:szCs w:val="22"/>
        </w:rPr>
      </w:pPr>
    </w:p>
    <w:p w:rsidR="00075416" w:rsidRPr="006B6991" w:rsidRDefault="005F20CB" w:rsidP="006B6991">
      <w:pPr>
        <w:pStyle w:val="heading"/>
        <w:rPr>
          <w:rFonts w:cs="Arial"/>
          <w:sz w:val="22"/>
          <w:szCs w:val="22"/>
        </w:rPr>
      </w:pPr>
      <w:r w:rsidRPr="006B6991">
        <w:rPr>
          <w:rFonts w:cs="Arial"/>
          <w:sz w:val="22"/>
          <w:szCs w:val="22"/>
        </w:rPr>
        <w:t>Other important references related to this topic:</w:t>
      </w:r>
    </w:p>
    <w:p w:rsidR="00353203" w:rsidRPr="006B6991" w:rsidRDefault="00353203" w:rsidP="006B6991">
      <w:pPr>
        <w:pStyle w:val="heading"/>
        <w:rPr>
          <w:rFonts w:cs="Arial"/>
          <w:sz w:val="22"/>
          <w:szCs w:val="22"/>
        </w:rPr>
      </w:pP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Environmental Measurement Laboratory, “HASL-300 Procedures Manual,” U.S. Department of Energy, New York, NY</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NCRP Report No. 58, “A Handbook of Radioactivity Measurements Procedures”</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RG 1.52, “Design, Inspection, and Testing Criteria for Air Filtration and Adsorption Units of Post-Accident Engineered-Safety-Feature Atmosphere Cleanup System in Light-Water-Cooled Nuclear Power Plants” (ML011710176 - Endorsed ANSI N509-1976 and N510-1975)</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RG 4.15, “Quality Assurance for Radiological Monitoring Programs (Inception through Normal Operations to License Termination) - Effluent Streams and the Environment” (ML071790506)</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ANSI N13.1-1982, “Guide to Sampling Airborne Radioactive Materials in Nuclear Facilities”</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ANSI/ASME N510-1980, “Testing of Nuclear Air-Cleaning Systems”</w:t>
      </w:r>
    </w:p>
    <w:p w:rsidR="00075416"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F4092"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IE Bulletin No. 80-10, “Contamination of Nonradioactive Systems and Resulting Potential for Unmonitored, Uncontrolled Release of Radioactivity to the Environment,” May 6, 1980</w:t>
      </w:r>
    </w:p>
    <w:p w:rsidR="007F4092" w:rsidRPr="006B6991" w:rsidRDefault="007F4092"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075416"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IE Information Notice No. 82-49, “Correction for Sample Conditions for Air and Gas Monitoring,” December 16, 1982</w:t>
      </w:r>
    </w:p>
    <w:p w:rsidR="005D57EA" w:rsidRDefault="005D57E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9" w:author="btc1" w:date="2014-06-19T09:29:00Z"/>
          <w:sz w:val="22"/>
        </w:rPr>
        <w:sectPr w:rsidR="005D57EA" w:rsidSect="006E4BC9">
          <w:pgSz w:w="12240" w:h="15840" w:code="1"/>
          <w:pgMar w:top="1440" w:right="1440" w:bottom="1440" w:left="1440" w:header="1440" w:footer="1440" w:gutter="0"/>
          <w:cols w:space="720"/>
          <w:noEndnote/>
          <w:docGrid w:linePitch="326"/>
        </w:sect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6B69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F1EAA" w:rsidRPr="006B6991" w:rsidRDefault="009F1EAA" w:rsidP="009F1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5F20CB" w:rsidP="00075416">
      <w:pPr>
        <w:pStyle w:val="Style16pt"/>
        <w:outlineLvl w:val="2"/>
        <w:rPr>
          <w:rFonts w:cs="Arial"/>
          <w:b/>
          <w:bCs/>
          <w:sz w:val="22"/>
          <w:szCs w:val="22"/>
        </w:rPr>
      </w:pPr>
      <w:bookmarkStart w:id="40" w:name="_Toc210444888"/>
      <w:r w:rsidRPr="006B6991">
        <w:rPr>
          <w:rFonts w:cs="Arial"/>
          <w:b/>
          <w:bCs/>
          <w:sz w:val="22"/>
          <w:szCs w:val="22"/>
        </w:rPr>
        <w:t xml:space="preserve">Fuel Facility </w:t>
      </w:r>
      <w:r w:rsidR="00075416" w:rsidRPr="006B6991">
        <w:rPr>
          <w:rFonts w:cs="Arial"/>
          <w:b/>
          <w:bCs/>
          <w:sz w:val="22"/>
          <w:szCs w:val="22"/>
        </w:rPr>
        <w:t xml:space="preserve">Health Physics Inspector </w:t>
      </w:r>
      <w:r w:rsidR="00075416" w:rsidRPr="006B6991">
        <w:rPr>
          <w:rFonts w:cs="Arial"/>
          <w:b/>
          <w:bCs/>
          <w:sz w:val="22"/>
          <w:szCs w:val="22"/>
        </w:rPr>
        <w:br/>
      </w:r>
      <w:r w:rsidR="00075416" w:rsidRPr="006B6991">
        <w:rPr>
          <w:rFonts w:cs="Arial"/>
          <w:b/>
          <w:bCs/>
          <w:sz w:val="22"/>
          <w:szCs w:val="22"/>
        </w:rPr>
        <w:br/>
        <w:t>On-The-Job Training Activities</w:t>
      </w:r>
      <w:bookmarkEnd w:id="40"/>
      <w:r w:rsidR="00135550">
        <w:rPr>
          <w:rFonts w:cs="Arial"/>
          <w:b/>
          <w:bCs/>
          <w:sz w:val="22"/>
          <w:szCs w:val="22"/>
        </w:rPr>
        <w:fldChar w:fldCharType="begin"/>
      </w:r>
      <w:r w:rsidR="00135550">
        <w:instrText xml:space="preserve"> </w:instrText>
      </w:r>
      <w:r w:rsidR="00135550" w:rsidRPr="00916747">
        <w:rPr>
          <w:sz w:val="22"/>
          <w:szCs w:val="22"/>
        </w:rPr>
        <w:instrText>TC "</w:instrText>
      </w:r>
      <w:bookmarkStart w:id="41" w:name="_Toc383524519"/>
      <w:r w:rsidR="00135550" w:rsidRPr="003E3D34">
        <w:rPr>
          <w:rFonts w:cs="Arial"/>
          <w:b/>
          <w:bCs/>
          <w:sz w:val="22"/>
          <w:szCs w:val="22"/>
        </w:rPr>
        <w:instrText>Fuel Facility Health Physics Inspector</w:instrText>
      </w:r>
      <w:bookmarkEnd w:id="41"/>
      <w:r w:rsidR="00135550" w:rsidRPr="00916747">
        <w:rPr>
          <w:sz w:val="22"/>
          <w:szCs w:val="22"/>
        </w:rPr>
        <w:instrText>" \f C \l "1"</w:instrText>
      </w:r>
      <w:r w:rsidR="00135550">
        <w:instrText xml:space="preserve"> </w:instrText>
      </w:r>
      <w:r w:rsidR="00135550">
        <w:rPr>
          <w:rFonts w:cs="Arial"/>
          <w:b/>
          <w:bCs/>
          <w:sz w:val="22"/>
          <w:szCs w:val="22"/>
        </w:rPr>
        <w:fldChar w:fldCharType="end"/>
      </w:r>
    </w:p>
    <w:p w:rsidR="005D57EA" w:rsidRDefault="005D57EA" w:rsidP="00BF49AC">
      <w:pPr>
        <w:pStyle w:val="ISG"/>
        <w:rPr>
          <w:ins w:id="42" w:author="btc1" w:date="2014-06-19T09:29:00Z"/>
          <w:rFonts w:cs="Arial"/>
          <w:sz w:val="22"/>
          <w:szCs w:val="22"/>
        </w:rPr>
        <w:sectPr w:rsidR="005D57EA" w:rsidSect="006E4BC9">
          <w:pgSz w:w="12240" w:h="15840" w:code="1"/>
          <w:pgMar w:top="1440" w:right="1440" w:bottom="1440" w:left="1440" w:header="1440" w:footer="1440" w:gutter="0"/>
          <w:cols w:space="720"/>
          <w:noEndnote/>
          <w:docGrid w:linePitch="326"/>
        </w:sectPr>
      </w:pPr>
    </w:p>
    <w:p w:rsidR="00075416" w:rsidRPr="00BF49AC" w:rsidRDefault="005F20CB" w:rsidP="00BF49AC">
      <w:pPr>
        <w:pStyle w:val="ISG"/>
        <w:rPr>
          <w:rFonts w:cs="Arial"/>
          <w:sz w:val="22"/>
          <w:szCs w:val="22"/>
        </w:rPr>
      </w:pPr>
      <w:r w:rsidRPr="00BF49AC">
        <w:rPr>
          <w:rFonts w:cs="Arial"/>
          <w:sz w:val="22"/>
          <w:szCs w:val="22"/>
        </w:rPr>
        <w:lastRenderedPageBreak/>
        <w:t xml:space="preserve">Fuel Facility </w:t>
      </w:r>
      <w:r w:rsidR="00075416" w:rsidRPr="00BF49AC">
        <w:rPr>
          <w:rFonts w:cs="Arial"/>
          <w:sz w:val="22"/>
          <w:szCs w:val="22"/>
        </w:rPr>
        <w:t>Health Physics Inspector On-the-Job Training</w:t>
      </w:r>
    </w:p>
    <w:p w:rsidR="009F1EAA" w:rsidRPr="00BF49AC" w:rsidRDefault="009F1EAA" w:rsidP="00BF49AC">
      <w:pPr>
        <w:pStyle w:val="ISG"/>
        <w:jc w:val="left"/>
        <w:rPr>
          <w:rFonts w:cs="Arial"/>
          <w:sz w:val="22"/>
          <w:szCs w:val="22"/>
        </w:rPr>
      </w:pPr>
    </w:p>
    <w:p w:rsidR="00075416" w:rsidRPr="00BF49AC" w:rsidRDefault="00075416" w:rsidP="00BF49AC">
      <w:pPr>
        <w:pStyle w:val="topic"/>
        <w:jc w:val="left"/>
        <w:outlineLvl w:val="2"/>
        <w:rPr>
          <w:rFonts w:cs="Arial"/>
          <w:sz w:val="22"/>
          <w:szCs w:val="22"/>
        </w:rPr>
      </w:pPr>
      <w:bookmarkStart w:id="43" w:name="_Toc210444889"/>
      <w:r w:rsidRPr="00BF49AC">
        <w:rPr>
          <w:rFonts w:cs="Arial"/>
          <w:b/>
          <w:sz w:val="22"/>
          <w:szCs w:val="22"/>
        </w:rPr>
        <w:t>TOPIC:</w:t>
      </w:r>
      <w:r w:rsidRPr="00BF49AC">
        <w:rPr>
          <w:rFonts w:cs="Arial"/>
          <w:sz w:val="22"/>
          <w:szCs w:val="22"/>
        </w:rPr>
        <w:tab/>
      </w:r>
      <w:r w:rsidRPr="00BF49AC">
        <w:rPr>
          <w:rFonts w:cs="Arial"/>
          <w:sz w:val="22"/>
          <w:szCs w:val="22"/>
        </w:rPr>
        <w:tab/>
      </w:r>
      <w:r w:rsidR="00BF49AC">
        <w:rPr>
          <w:rFonts w:cs="Arial"/>
          <w:sz w:val="22"/>
          <w:szCs w:val="22"/>
        </w:rPr>
        <w:tab/>
      </w:r>
      <w:r w:rsidRPr="00BF49AC">
        <w:rPr>
          <w:rFonts w:cs="Arial"/>
          <w:sz w:val="22"/>
          <w:szCs w:val="22"/>
        </w:rPr>
        <w:t>(OJT-HP-1) Internal and External Dose Controls</w:t>
      </w:r>
      <w:bookmarkEnd w:id="43"/>
      <w:r w:rsidR="00135550">
        <w:rPr>
          <w:rFonts w:cs="Arial"/>
          <w:sz w:val="22"/>
          <w:szCs w:val="22"/>
        </w:rPr>
        <w:fldChar w:fldCharType="begin"/>
      </w:r>
      <w:r w:rsidR="00135550">
        <w:instrText xml:space="preserve"> TC "</w:instrText>
      </w:r>
      <w:bookmarkStart w:id="44" w:name="_Toc383524520"/>
      <w:r w:rsidR="00135550" w:rsidRPr="003E3D34">
        <w:rPr>
          <w:rFonts w:cs="Arial"/>
          <w:sz w:val="22"/>
          <w:szCs w:val="22"/>
        </w:rPr>
        <w:instrText>(OJT-HP-1) Internal and External Dose Controls</w:instrText>
      </w:r>
      <w:bookmarkEnd w:id="44"/>
      <w:r w:rsidR="00135550">
        <w:instrText xml:space="preserve">" \f C \l "2" </w:instrText>
      </w:r>
      <w:r w:rsidR="00135550">
        <w:rPr>
          <w:rFonts w:cs="Arial"/>
          <w:sz w:val="22"/>
          <w:szCs w:val="22"/>
        </w:rPr>
        <w:fldChar w:fldCharType="end"/>
      </w:r>
    </w:p>
    <w:p w:rsidR="009F1EAA" w:rsidRPr="00BF49AC" w:rsidRDefault="009F1EAA" w:rsidP="00BF49AC">
      <w:pPr>
        <w:pStyle w:val="topic"/>
        <w:jc w:val="left"/>
        <w:outlineLvl w:val="2"/>
        <w:rPr>
          <w:rFonts w:cs="Arial"/>
          <w:sz w:val="22"/>
          <w:szCs w:val="22"/>
        </w:rPr>
      </w:pPr>
    </w:p>
    <w:p w:rsidR="00075416" w:rsidRPr="00BF49AC" w:rsidRDefault="00075416" w:rsidP="00BF49AC">
      <w:pPr>
        <w:pStyle w:val="topic"/>
        <w:jc w:val="left"/>
        <w:rPr>
          <w:rFonts w:cs="Arial"/>
          <w:sz w:val="22"/>
          <w:szCs w:val="22"/>
        </w:rPr>
      </w:pPr>
      <w:r w:rsidRPr="00BF49AC">
        <w:rPr>
          <w:rFonts w:cs="Arial"/>
          <w:b/>
          <w:sz w:val="22"/>
          <w:szCs w:val="22"/>
        </w:rPr>
        <w:t>PURPOSE:</w:t>
      </w:r>
      <w:r w:rsidRPr="00BF49AC">
        <w:rPr>
          <w:rFonts w:cs="Arial"/>
          <w:sz w:val="22"/>
          <w:szCs w:val="22"/>
        </w:rPr>
        <w:t xml:space="preserve"> </w:t>
      </w:r>
      <w:r w:rsidRPr="00BF49AC">
        <w:rPr>
          <w:rFonts w:cs="Arial"/>
          <w:sz w:val="22"/>
          <w:szCs w:val="22"/>
        </w:rPr>
        <w:tab/>
      </w:r>
      <w:r w:rsidRPr="00BF49AC">
        <w:rPr>
          <w:rFonts w:cs="Arial"/>
          <w:sz w:val="22"/>
          <w:szCs w:val="22"/>
        </w:rPr>
        <w:tab/>
        <w:t>The purpose of this activity is to familiarize you with inspection activities in IP 83822, “Radiation Protection.”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 xml:space="preserve">COMPETENCY </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AREA:</w:t>
      </w:r>
      <w:r w:rsidRPr="00BF49AC">
        <w:rPr>
          <w:sz w:val="22"/>
        </w:rPr>
        <w:tab/>
      </w:r>
      <w:r w:rsidRPr="00BF49AC">
        <w:rPr>
          <w:sz w:val="22"/>
        </w:rPr>
        <w:tab/>
      </w:r>
      <w:r w:rsidR="007F4092" w:rsidRPr="00BF49AC">
        <w:rPr>
          <w:sz w:val="22"/>
        </w:rPr>
        <w:tab/>
      </w:r>
      <w:r w:rsidRPr="00BF49AC">
        <w:rPr>
          <w:sz w:val="22"/>
        </w:rPr>
        <w:t>TECHNICAL AREA EXPERTISE</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sz w:val="22"/>
        </w:rPr>
        <w:tab/>
      </w:r>
      <w:r w:rsidRPr="00BF49AC">
        <w:rPr>
          <w:sz w:val="22"/>
        </w:rPr>
        <w:tab/>
      </w:r>
      <w:r w:rsidRPr="00BF49AC">
        <w:rPr>
          <w:sz w:val="22"/>
        </w:rPr>
        <w:tab/>
      </w:r>
      <w:r w:rsidR="007F4092" w:rsidRPr="00BF49AC">
        <w:rPr>
          <w:sz w:val="22"/>
        </w:rPr>
        <w:tab/>
      </w:r>
      <w:r w:rsidRPr="00BF49AC">
        <w:rPr>
          <w:sz w:val="22"/>
        </w:rPr>
        <w:t>ASSESSMENT AND ENFORCEMENT</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sz w:val="22"/>
        </w:rPr>
        <w:tab/>
      </w:r>
      <w:r w:rsidRPr="00BF49AC">
        <w:rPr>
          <w:sz w:val="22"/>
        </w:rPr>
        <w:tab/>
      </w:r>
      <w:r w:rsidRPr="00BF49AC">
        <w:rPr>
          <w:sz w:val="22"/>
        </w:rPr>
        <w:tab/>
      </w:r>
      <w:r w:rsidR="007F4092" w:rsidRPr="00BF49AC">
        <w:rPr>
          <w:sz w:val="22"/>
        </w:rPr>
        <w:tab/>
      </w:r>
      <w:r w:rsidRPr="00BF49AC">
        <w:rPr>
          <w:sz w:val="22"/>
        </w:rPr>
        <w:t>COMMUNICATION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sz w:val="22"/>
        </w:rPr>
        <w:tab/>
      </w:r>
      <w:r w:rsidRPr="00BF49AC">
        <w:rPr>
          <w:sz w:val="22"/>
        </w:rPr>
        <w:tab/>
      </w:r>
      <w:r w:rsidRPr="00BF49AC">
        <w:rPr>
          <w:sz w:val="22"/>
        </w:rPr>
        <w:tab/>
      </w:r>
      <w:r w:rsidR="007F4092" w:rsidRPr="00BF49AC">
        <w:rPr>
          <w:sz w:val="22"/>
        </w:rPr>
        <w:tab/>
      </w:r>
      <w:r w:rsidRPr="00BF49AC">
        <w:rPr>
          <w:sz w:val="22"/>
        </w:rPr>
        <w:t>INSPECTION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 xml:space="preserve">LEVEL OF </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EFFORT:</w:t>
      </w:r>
      <w:r w:rsidRPr="00BF49AC">
        <w:rPr>
          <w:sz w:val="22"/>
        </w:rPr>
        <w:tab/>
      </w:r>
      <w:r w:rsidRPr="00BF49AC">
        <w:rPr>
          <w:sz w:val="22"/>
        </w:rPr>
        <w:tab/>
        <w:t>32 hours</w:t>
      </w:r>
    </w:p>
    <w:tbl>
      <w:tblPr>
        <w:tblStyle w:val="TableGrid"/>
        <w:tblW w:w="0" w:type="auto"/>
        <w:tblInd w:w="2178" w:type="dxa"/>
        <w:tblLayout w:type="fixed"/>
        <w:tblLook w:val="01E0" w:firstRow="1" w:lastRow="1" w:firstColumn="1" w:lastColumn="1" w:noHBand="0" w:noVBand="0"/>
      </w:tblPr>
      <w:tblGrid>
        <w:gridCol w:w="7110"/>
      </w:tblGrid>
      <w:tr w:rsidR="00F37D41" w:rsidRPr="00BF49AC" w:rsidTr="00F37D41">
        <w:tc>
          <w:tcPr>
            <w:tcW w:w="7110" w:type="dxa"/>
          </w:tcPr>
          <w:p w:rsidR="00F37D41" w:rsidRPr="00BF49AC" w:rsidRDefault="00F37D41" w:rsidP="00BF49AC">
            <w:pPr>
              <w:pStyle w:val="2number"/>
              <w:numPr>
                <w:ilvl w:val="0"/>
                <w:numId w:val="0"/>
              </w:numPr>
              <w:jc w:val="left"/>
              <w:rPr>
                <w:rFonts w:cs="Arial"/>
                <w:sz w:val="22"/>
                <w:szCs w:val="22"/>
              </w:rPr>
            </w:pPr>
            <w:r w:rsidRPr="00BF49AC">
              <w:rPr>
                <w:rFonts w:cs="Arial"/>
                <w:sz w:val="22"/>
                <w:szCs w:val="22"/>
              </w:rPr>
              <w:t>NOTE:  Succe</w:t>
            </w:r>
            <w:r w:rsidR="00134451" w:rsidRPr="00BF49AC">
              <w:rPr>
                <w:rFonts w:cs="Arial"/>
                <w:sz w:val="22"/>
                <w:szCs w:val="22"/>
              </w:rPr>
              <w:t>ss</w:t>
            </w:r>
            <w:r w:rsidRPr="00BF49AC">
              <w:rPr>
                <w:rFonts w:cs="Arial"/>
                <w:sz w:val="22"/>
                <w:szCs w:val="22"/>
              </w:rPr>
              <w:t>ful completion of SG-HP-3 is a prerequisite to this activity</w:t>
            </w:r>
          </w:p>
        </w:tc>
      </w:tr>
    </w:tbl>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topic"/>
        <w:jc w:val="left"/>
        <w:rPr>
          <w:rFonts w:cs="Arial"/>
          <w:sz w:val="22"/>
          <w:szCs w:val="22"/>
        </w:rPr>
      </w:pPr>
      <w:r w:rsidRPr="00BF49AC">
        <w:rPr>
          <w:rFonts w:cs="Arial"/>
          <w:b/>
          <w:sz w:val="22"/>
          <w:szCs w:val="22"/>
        </w:rPr>
        <w:t>REFERENCES:</w:t>
      </w:r>
      <w:r w:rsidRPr="00BF49AC">
        <w:rPr>
          <w:rFonts w:cs="Arial"/>
          <w:sz w:val="22"/>
          <w:szCs w:val="22"/>
        </w:rPr>
        <w:tab/>
        <w:t>All the references used in SG-HP-3 are appropriate for this module.  Most of the efforts in this OJT will rely on licensee procedures and related regulatory documents.  Any references other than licensee procedures will be used to determine the regulatory stance that has been historically applied by the NRC for a given situation.  References selected should support the actual inspection effort.</w:t>
      </w:r>
    </w:p>
    <w:p w:rsidR="009F1EAA" w:rsidRPr="00BF49AC" w:rsidRDefault="009F1EAA" w:rsidP="00BF49AC">
      <w:pPr>
        <w:pStyle w:val="topic"/>
        <w:jc w:val="left"/>
        <w:rPr>
          <w:rFonts w:cs="Arial"/>
          <w:sz w:val="22"/>
          <w:szCs w:val="22"/>
        </w:rPr>
      </w:pPr>
    </w:p>
    <w:p w:rsidR="00075416" w:rsidRPr="00BF49AC" w:rsidRDefault="00075416" w:rsidP="00BF49AC">
      <w:pPr>
        <w:pStyle w:val="1number"/>
        <w:numPr>
          <w:ilvl w:val="0"/>
          <w:numId w:val="20"/>
        </w:numPr>
        <w:jc w:val="left"/>
        <w:rPr>
          <w:rFonts w:cs="Arial"/>
          <w:sz w:val="22"/>
          <w:szCs w:val="22"/>
        </w:rPr>
      </w:pPr>
      <w:r w:rsidRPr="00BF49AC">
        <w:rPr>
          <w:rFonts w:cs="Arial"/>
          <w:sz w:val="22"/>
          <w:szCs w:val="22"/>
        </w:rPr>
        <w:t>Licensee Radiological Access Control, Radiological Postings, Radiation Work Permit, and Declared Pregnant Worker procedures</w:t>
      </w:r>
      <w:r w:rsidR="009F1EAA" w:rsidRPr="00BF49AC">
        <w:rPr>
          <w:rFonts w:cs="Arial"/>
          <w:sz w:val="22"/>
          <w:szCs w:val="22"/>
        </w:rPr>
        <w:br/>
      </w:r>
    </w:p>
    <w:p w:rsidR="00075416" w:rsidRPr="00BF49AC" w:rsidRDefault="00075416" w:rsidP="00BF49AC">
      <w:pPr>
        <w:pStyle w:val="1number"/>
        <w:jc w:val="left"/>
        <w:rPr>
          <w:rFonts w:cs="Arial"/>
          <w:sz w:val="22"/>
          <w:szCs w:val="22"/>
        </w:rPr>
      </w:pPr>
      <w:r w:rsidRPr="00BF49AC">
        <w:rPr>
          <w:rFonts w:cs="Arial"/>
          <w:sz w:val="22"/>
          <w:szCs w:val="22"/>
        </w:rPr>
        <w:t>Licensee dose printout of individual doses for a work group identified by qualified inspector</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EVALUATION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CRITERIA:</w:t>
      </w:r>
      <w:r w:rsidRPr="00BF49AC">
        <w:rPr>
          <w:sz w:val="22"/>
        </w:rPr>
        <w:tab/>
      </w:r>
      <w:r w:rsidR="007A16F6" w:rsidRPr="00BF49AC">
        <w:rPr>
          <w:sz w:val="22"/>
        </w:rPr>
        <w:t xml:space="preserve">         </w:t>
      </w:r>
      <w:r w:rsidRPr="00BF49AC">
        <w:rPr>
          <w:sz w:val="22"/>
        </w:rPr>
        <w:t>Upon completion of the tasks in this OJT, you should be able to:</w:t>
      </w:r>
    </w:p>
    <w:p w:rsidR="009F1EAA" w:rsidRPr="00BF49AC" w:rsidRDefault="009F1EAA"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numPr>
          <w:ilvl w:val="0"/>
          <w:numId w:val="21"/>
        </w:numPr>
        <w:jc w:val="left"/>
        <w:rPr>
          <w:rFonts w:cs="Arial"/>
          <w:sz w:val="22"/>
          <w:szCs w:val="22"/>
        </w:rPr>
      </w:pPr>
      <w:r w:rsidRPr="00BF49AC">
        <w:rPr>
          <w:rFonts w:cs="Arial"/>
          <w:sz w:val="22"/>
          <w:szCs w:val="22"/>
        </w:rPr>
        <w:t xml:space="preserve">Describe areas that are considered </w:t>
      </w:r>
      <w:proofErr w:type="spellStart"/>
      <w:r w:rsidRPr="00BF49AC">
        <w:rPr>
          <w:rFonts w:cs="Arial"/>
          <w:sz w:val="22"/>
          <w:szCs w:val="22"/>
        </w:rPr>
        <w:t>radiologically</w:t>
      </w:r>
      <w:proofErr w:type="spellEnd"/>
      <w:r w:rsidRPr="00BF49AC">
        <w:rPr>
          <w:rFonts w:cs="Arial"/>
          <w:sz w:val="22"/>
          <w:szCs w:val="22"/>
        </w:rPr>
        <w:t xml:space="preserve"> risk significant and what kind of work would increase the risk significance.</w:t>
      </w:r>
      <w:r w:rsidR="009F1EAA" w:rsidRPr="00BF49AC">
        <w:rPr>
          <w:rFonts w:cs="Arial"/>
          <w:sz w:val="22"/>
          <w:szCs w:val="22"/>
        </w:rPr>
        <w:br/>
      </w:r>
    </w:p>
    <w:p w:rsidR="00075416" w:rsidRPr="00BF49AC" w:rsidRDefault="00075416" w:rsidP="00BF49AC">
      <w:pPr>
        <w:pStyle w:val="1number"/>
        <w:jc w:val="left"/>
        <w:rPr>
          <w:rFonts w:cs="Arial"/>
          <w:sz w:val="22"/>
          <w:szCs w:val="22"/>
        </w:rPr>
      </w:pPr>
      <w:r w:rsidRPr="00BF49AC">
        <w:rPr>
          <w:rFonts w:cs="Arial"/>
          <w:sz w:val="22"/>
          <w:szCs w:val="22"/>
        </w:rPr>
        <w:t>Describe licensee controls for airborne radioactive materials, radiation areas, and high radiation areas.</w:t>
      </w:r>
      <w:r w:rsidR="009F1EAA" w:rsidRPr="00BF49AC">
        <w:rPr>
          <w:rFonts w:cs="Arial"/>
          <w:sz w:val="22"/>
          <w:szCs w:val="22"/>
        </w:rPr>
        <w:br/>
      </w:r>
    </w:p>
    <w:p w:rsidR="005D57EA" w:rsidRDefault="00075416" w:rsidP="00BF49AC">
      <w:pPr>
        <w:pStyle w:val="1number"/>
        <w:jc w:val="left"/>
        <w:rPr>
          <w:rFonts w:cs="Arial"/>
          <w:sz w:val="22"/>
          <w:szCs w:val="22"/>
        </w:rPr>
        <w:sectPr w:rsidR="005D57EA" w:rsidSect="006E4BC9">
          <w:pgSz w:w="12240" w:h="15840" w:code="1"/>
          <w:pgMar w:top="1440" w:right="1440" w:bottom="1440" w:left="1440" w:header="1440" w:footer="1440" w:gutter="0"/>
          <w:cols w:space="720"/>
          <w:noEndnote/>
          <w:docGrid w:linePitch="326"/>
        </w:sectPr>
      </w:pPr>
      <w:r w:rsidRPr="00BF49AC">
        <w:rPr>
          <w:rFonts w:cs="Arial"/>
          <w:sz w:val="22"/>
          <w:szCs w:val="22"/>
        </w:rPr>
        <w:t>Describe the licensee’s mechanism for making timely changes to controls and postings for airborne radioactivity and radiation areas, as a result of changing plant operations.</w:t>
      </w:r>
    </w:p>
    <w:p w:rsidR="00075416" w:rsidRPr="00BF49AC" w:rsidRDefault="00075416" w:rsidP="00BF49AC">
      <w:pPr>
        <w:pStyle w:val="1number"/>
        <w:jc w:val="left"/>
        <w:rPr>
          <w:rFonts w:cs="Arial"/>
          <w:sz w:val="22"/>
          <w:szCs w:val="22"/>
        </w:rPr>
      </w:pPr>
      <w:r w:rsidRPr="00BF49AC">
        <w:rPr>
          <w:rFonts w:cs="Arial"/>
          <w:sz w:val="22"/>
          <w:szCs w:val="22"/>
        </w:rPr>
        <w:lastRenderedPageBreak/>
        <w:t>Describe the results of the survey you performed and the survey performed by the licensee and explain what could cause the results to be different.</w:t>
      </w:r>
      <w:r w:rsidR="00350746" w:rsidRPr="00BF49AC">
        <w:rPr>
          <w:rFonts w:cs="Arial"/>
          <w:sz w:val="22"/>
          <w:szCs w:val="22"/>
        </w:rPr>
        <w:br/>
      </w:r>
    </w:p>
    <w:p w:rsidR="00075416" w:rsidRPr="00BF49AC" w:rsidRDefault="00075416" w:rsidP="00BF49AC">
      <w:pPr>
        <w:pStyle w:val="1number"/>
        <w:jc w:val="left"/>
        <w:rPr>
          <w:rFonts w:cs="Arial"/>
          <w:sz w:val="22"/>
          <w:szCs w:val="22"/>
        </w:rPr>
      </w:pPr>
      <w:r w:rsidRPr="00BF49AC">
        <w:rPr>
          <w:rFonts w:cs="Arial"/>
          <w:sz w:val="22"/>
          <w:szCs w:val="22"/>
        </w:rPr>
        <w:t>Describe the information communicated to the worker by the Radiation Work Permit (RWP), and the responsibilities of the radiation workers and health physics staff.</w:t>
      </w:r>
      <w:r w:rsidR="00350746" w:rsidRPr="00BF49AC">
        <w:rPr>
          <w:rFonts w:cs="Arial"/>
          <w:sz w:val="22"/>
          <w:szCs w:val="22"/>
        </w:rPr>
        <w:br/>
      </w:r>
    </w:p>
    <w:p w:rsidR="00075416" w:rsidRPr="00BF49AC" w:rsidRDefault="00075416" w:rsidP="00BF49AC">
      <w:pPr>
        <w:pStyle w:val="1number"/>
        <w:jc w:val="left"/>
        <w:rPr>
          <w:rFonts w:cs="Arial"/>
          <w:sz w:val="22"/>
          <w:szCs w:val="22"/>
        </w:rPr>
      </w:pPr>
      <w:r w:rsidRPr="00BF49AC">
        <w:rPr>
          <w:rFonts w:cs="Arial"/>
          <w:sz w:val="22"/>
          <w:szCs w:val="22"/>
        </w:rPr>
        <w:t xml:space="preserve">Explain licensee policy on the use of lapel and stationary air sampling, and how each is used to determine derived air concentration (DAC) hours and internal dose. </w:t>
      </w:r>
      <w:r w:rsidR="00350746" w:rsidRPr="00BF49AC">
        <w:rPr>
          <w:rFonts w:cs="Arial"/>
          <w:sz w:val="22"/>
          <w:szCs w:val="22"/>
        </w:rPr>
        <w:br/>
      </w:r>
    </w:p>
    <w:p w:rsidR="00075416" w:rsidRPr="00BF49AC" w:rsidRDefault="00075416" w:rsidP="00BF49AC">
      <w:pPr>
        <w:pStyle w:val="1number"/>
        <w:jc w:val="left"/>
        <w:rPr>
          <w:rFonts w:cs="Arial"/>
          <w:sz w:val="22"/>
          <w:szCs w:val="22"/>
        </w:rPr>
      </w:pPr>
      <w:r w:rsidRPr="00BF49AC">
        <w:rPr>
          <w:rFonts w:cs="Arial"/>
          <w:sz w:val="22"/>
          <w:szCs w:val="22"/>
        </w:rPr>
        <w:t>Explain the actions expected from workers in response to a high airborne radioactivity alarm, criticality alarm, and a frisker alarm and malfunction.</w:t>
      </w:r>
      <w:r w:rsidR="00350746" w:rsidRPr="00BF49AC">
        <w:rPr>
          <w:rFonts w:cs="Arial"/>
          <w:sz w:val="22"/>
          <w:szCs w:val="22"/>
        </w:rPr>
        <w:br/>
      </w:r>
    </w:p>
    <w:p w:rsidR="00075416" w:rsidRPr="00BF49AC" w:rsidRDefault="00075416" w:rsidP="00BF49AC">
      <w:pPr>
        <w:pStyle w:val="1number"/>
        <w:jc w:val="left"/>
        <w:rPr>
          <w:rFonts w:cs="Arial"/>
          <w:sz w:val="22"/>
          <w:szCs w:val="22"/>
        </w:rPr>
      </w:pPr>
      <w:r w:rsidRPr="00BF49AC">
        <w:rPr>
          <w:rFonts w:cs="Arial"/>
          <w:sz w:val="22"/>
          <w:szCs w:val="22"/>
        </w:rPr>
        <w:t>Describe methods that could be employed to reduce or prevent the uptake of radioactive materials.</w:t>
      </w:r>
      <w:r w:rsidR="00350746" w:rsidRPr="00BF49AC">
        <w:rPr>
          <w:rFonts w:cs="Arial"/>
          <w:sz w:val="22"/>
          <w:szCs w:val="22"/>
        </w:rPr>
        <w:br/>
      </w:r>
    </w:p>
    <w:p w:rsidR="00075416" w:rsidRPr="00BF49AC" w:rsidRDefault="00075416" w:rsidP="00BF49AC">
      <w:pPr>
        <w:pStyle w:val="1number"/>
        <w:jc w:val="left"/>
        <w:rPr>
          <w:rFonts w:cs="Arial"/>
          <w:sz w:val="22"/>
          <w:szCs w:val="22"/>
        </w:rPr>
      </w:pPr>
      <w:r w:rsidRPr="00BF49AC">
        <w:rPr>
          <w:rFonts w:cs="Arial"/>
          <w:sz w:val="22"/>
          <w:szCs w:val="22"/>
        </w:rPr>
        <w:t>Describe expected licensee response to suspected or actual uptake of airborne radioactive material.</w:t>
      </w:r>
      <w:r w:rsidR="00350746" w:rsidRPr="00BF49AC">
        <w:rPr>
          <w:rFonts w:cs="Arial"/>
          <w:sz w:val="22"/>
          <w:szCs w:val="22"/>
        </w:rPr>
        <w:br/>
      </w:r>
    </w:p>
    <w:p w:rsidR="00075416" w:rsidRPr="00BF49AC" w:rsidRDefault="00075416" w:rsidP="00BF49AC">
      <w:pPr>
        <w:pStyle w:val="1number"/>
        <w:jc w:val="left"/>
        <w:rPr>
          <w:rFonts w:cs="Arial"/>
          <w:sz w:val="22"/>
          <w:szCs w:val="22"/>
        </w:rPr>
      </w:pPr>
      <w:r w:rsidRPr="00BF49AC">
        <w:rPr>
          <w:rFonts w:cs="Arial"/>
          <w:sz w:val="22"/>
          <w:szCs w:val="22"/>
        </w:rPr>
        <w:t>Explain why there are still some variations in the amount of dose received for plant workers.</w:t>
      </w:r>
      <w:r w:rsidR="00350746" w:rsidRPr="00BF49AC">
        <w:rPr>
          <w:rFonts w:cs="Arial"/>
          <w:sz w:val="22"/>
          <w:szCs w:val="22"/>
        </w:rPr>
        <w:br/>
      </w:r>
    </w:p>
    <w:p w:rsidR="00075416" w:rsidRPr="00BF49AC" w:rsidRDefault="00075416" w:rsidP="00BF49AC">
      <w:pPr>
        <w:pStyle w:val="1number"/>
        <w:jc w:val="left"/>
        <w:rPr>
          <w:rFonts w:cs="Arial"/>
          <w:sz w:val="22"/>
          <w:szCs w:val="22"/>
        </w:rPr>
      </w:pPr>
      <w:r w:rsidRPr="00BF49AC">
        <w:rPr>
          <w:rFonts w:cs="Arial"/>
          <w:sz w:val="22"/>
          <w:szCs w:val="22"/>
        </w:rPr>
        <w:t>Describe licensee source term trending techniques.</w:t>
      </w:r>
      <w:r w:rsidR="00350746" w:rsidRPr="00BF49AC">
        <w:rPr>
          <w:rFonts w:cs="Arial"/>
          <w:sz w:val="22"/>
          <w:szCs w:val="22"/>
        </w:rPr>
        <w:br/>
      </w:r>
    </w:p>
    <w:p w:rsidR="00075416" w:rsidRPr="00BF49AC" w:rsidRDefault="00075416" w:rsidP="00BF49AC">
      <w:pPr>
        <w:pStyle w:val="1number"/>
        <w:jc w:val="left"/>
        <w:rPr>
          <w:rFonts w:cs="Arial"/>
          <w:sz w:val="22"/>
          <w:szCs w:val="22"/>
        </w:rPr>
      </w:pPr>
      <w:r w:rsidRPr="00BF49AC">
        <w:rPr>
          <w:rFonts w:cs="Arial"/>
          <w:sz w:val="22"/>
          <w:szCs w:val="22"/>
        </w:rPr>
        <w:t>Describe considerations in determining whether temporary containment and ventilation are provided at RPs request.</w:t>
      </w:r>
      <w:r w:rsidR="00350746" w:rsidRPr="00BF49AC">
        <w:rPr>
          <w:rFonts w:cs="Arial"/>
          <w:sz w:val="22"/>
          <w:szCs w:val="22"/>
        </w:rPr>
        <w:br/>
      </w:r>
    </w:p>
    <w:p w:rsidR="00075416" w:rsidRPr="00BF49AC" w:rsidRDefault="00075416" w:rsidP="00BF49AC">
      <w:pPr>
        <w:pStyle w:val="1number"/>
        <w:jc w:val="left"/>
        <w:rPr>
          <w:rFonts w:cs="Arial"/>
          <w:sz w:val="22"/>
          <w:szCs w:val="22"/>
        </w:rPr>
      </w:pPr>
      <w:r w:rsidRPr="00BF49AC">
        <w:rPr>
          <w:rFonts w:cs="Arial"/>
          <w:sz w:val="22"/>
          <w:szCs w:val="22"/>
        </w:rPr>
        <w:t>Describe how the licensee ALARA program incorporates lessons learned, industry experience, historical data, and employee feedback/recommendations.</w:t>
      </w:r>
      <w:r w:rsidR="00350746" w:rsidRPr="00BF49AC">
        <w:rPr>
          <w:rFonts w:cs="Arial"/>
          <w:sz w:val="22"/>
          <w:szCs w:val="22"/>
        </w:rPr>
        <w:br/>
      </w:r>
    </w:p>
    <w:p w:rsidR="00075416" w:rsidRPr="00BF49AC" w:rsidRDefault="00075416" w:rsidP="00BF49AC">
      <w:pPr>
        <w:pStyle w:val="1number"/>
        <w:jc w:val="left"/>
        <w:rPr>
          <w:rFonts w:cs="Arial"/>
          <w:sz w:val="22"/>
          <w:szCs w:val="22"/>
        </w:rPr>
      </w:pPr>
      <w:r w:rsidRPr="00BF49AC">
        <w:rPr>
          <w:rFonts w:cs="Arial"/>
          <w:sz w:val="22"/>
          <w:szCs w:val="22"/>
        </w:rPr>
        <w:t xml:space="preserve">Describe the process used to determine and assign fetal dose.  Describe a woman’s rights with respect to declaring her pregnancy. </w:t>
      </w:r>
      <w:r w:rsidR="00350746" w:rsidRPr="00BF49AC">
        <w:rPr>
          <w:rFonts w:cs="Arial"/>
          <w:sz w:val="22"/>
          <w:szCs w:val="22"/>
        </w:rPr>
        <w:br/>
      </w:r>
    </w:p>
    <w:p w:rsidR="00050CD2" w:rsidRPr="00BF49AC" w:rsidRDefault="00075416" w:rsidP="00BF49AC">
      <w:pPr>
        <w:pStyle w:val="1number"/>
        <w:jc w:val="left"/>
        <w:rPr>
          <w:rFonts w:cs="Arial"/>
          <w:sz w:val="22"/>
          <w:szCs w:val="22"/>
        </w:rPr>
      </w:pPr>
      <w:r w:rsidRPr="00BF49AC">
        <w:rPr>
          <w:rFonts w:cs="Arial"/>
          <w:sz w:val="22"/>
          <w:szCs w:val="22"/>
        </w:rPr>
        <w:t>Describe the degree of documentation in the corrective action program with regards to threshold, detail, thoroughness, and timeliness and how the program should be assessed for adequacy.</w:t>
      </w:r>
      <w:r w:rsidR="00350746" w:rsidRPr="00BF49AC">
        <w:rPr>
          <w:rFonts w:cs="Arial"/>
          <w:sz w:val="22"/>
          <w:szCs w:val="22"/>
        </w:rPr>
        <w:br/>
      </w:r>
    </w:p>
    <w:tbl>
      <w:tblPr>
        <w:tblStyle w:val="TableGrid"/>
        <w:tblW w:w="0" w:type="auto"/>
        <w:tblInd w:w="2088" w:type="dxa"/>
        <w:tblLook w:val="01E0" w:firstRow="1" w:lastRow="1" w:firstColumn="1" w:lastColumn="1" w:noHBand="0" w:noVBand="0"/>
      </w:tblPr>
      <w:tblGrid>
        <w:gridCol w:w="6750"/>
      </w:tblGrid>
      <w:tr w:rsidR="00050CD2" w:rsidRPr="00BF49AC" w:rsidTr="00050CD2">
        <w:tc>
          <w:tcPr>
            <w:tcW w:w="6750" w:type="dxa"/>
          </w:tcPr>
          <w:p w:rsidR="00050CD2" w:rsidRPr="00BF49AC" w:rsidRDefault="00050CD2" w:rsidP="00BF49AC">
            <w:pPr>
              <w:rPr>
                <w:sz w:val="22"/>
              </w:rPr>
            </w:pPr>
            <w:r w:rsidRPr="00BF49AC">
              <w:rPr>
                <w:sz w:val="22"/>
              </w:rPr>
              <w:t xml:space="preserve">NOTE:  The following tasks are to be performed concurrent with an inspection at an operational fuel facility under the direction of a qualified inspector.  Any unexpected findings or questions that you might have should be brought to the attention of the inspector.  Any tasks previously completed as part of the course </w:t>
            </w:r>
            <w:r w:rsidRPr="00BF49AC">
              <w:rPr>
                <w:sz w:val="22"/>
              </w:rPr>
              <w:sym w:font="WP TypographicSymbols" w:char="0041"/>
            </w:r>
            <w:r w:rsidRPr="00BF49AC">
              <w:rPr>
                <w:sz w:val="22"/>
              </w:rPr>
              <w:t>General Health Physics Practices for Fuel Cycle Facilities” need not be repeated if done on a separate inspection.</w:t>
            </w:r>
          </w:p>
        </w:tc>
      </w:tr>
    </w:tbl>
    <w:p w:rsidR="005D57EA" w:rsidRDefault="005D57EA"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5D57EA" w:rsidSect="006E4BC9">
          <w:pgSz w:w="12240" w:h="15840" w:code="1"/>
          <w:pgMar w:top="1440" w:right="1440" w:bottom="1440" w:left="1440" w:header="1440" w:footer="1440" w:gutter="0"/>
          <w:cols w:space="720"/>
          <w:noEndnote/>
          <w:docGrid w:linePitch="326"/>
        </w:sectPr>
      </w:pPr>
    </w:p>
    <w:p w:rsidR="00350746" w:rsidRPr="005D57EA" w:rsidRDefault="0035074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TASKS:</w:t>
      </w:r>
      <w:r w:rsidRPr="00BF49AC">
        <w:rPr>
          <w:sz w:val="22"/>
        </w:rPr>
        <w:tab/>
      </w:r>
      <w:r w:rsidR="007A16F6" w:rsidRPr="00BF49AC">
        <w:rPr>
          <w:sz w:val="22"/>
        </w:rPr>
        <w:t xml:space="preserve">         </w:t>
      </w:r>
      <w:r w:rsidR="00BF49AC">
        <w:rPr>
          <w:sz w:val="22"/>
        </w:rPr>
        <w:tab/>
      </w:r>
      <w:r w:rsidRPr="00FE55F9">
        <w:rPr>
          <w:sz w:val="22"/>
        </w:rPr>
        <w:t>1.</w:t>
      </w:r>
      <w:r w:rsidRPr="00BF49AC">
        <w:rPr>
          <w:sz w:val="22"/>
        </w:rPr>
        <w:tab/>
        <w:t>Identify exposure significant work areas within the plant.</w:t>
      </w:r>
      <w:r w:rsidR="00350746" w:rsidRPr="00BF49AC">
        <w:rPr>
          <w:sz w:val="22"/>
        </w:rPr>
        <w:br/>
      </w:r>
    </w:p>
    <w:p w:rsidR="00075416" w:rsidRPr="00BF49AC" w:rsidRDefault="00075416" w:rsidP="00916747">
      <w:pPr>
        <w:pStyle w:val="2number"/>
        <w:numPr>
          <w:ilvl w:val="0"/>
          <w:numId w:val="22"/>
        </w:numPr>
        <w:tabs>
          <w:tab w:val="clear" w:pos="3063"/>
          <w:tab w:val="num" w:pos="2700"/>
        </w:tabs>
        <w:ind w:left="2700" w:hanging="630"/>
        <w:jc w:val="left"/>
        <w:rPr>
          <w:rFonts w:cs="Arial"/>
          <w:sz w:val="22"/>
          <w:szCs w:val="22"/>
        </w:rPr>
      </w:pPr>
      <w:r w:rsidRPr="00BF49AC">
        <w:rPr>
          <w:rFonts w:cs="Arial"/>
          <w:sz w:val="22"/>
          <w:szCs w:val="22"/>
        </w:rPr>
        <w:t>Identify appropriate licensee controls for internal uptakes and external exposure in process areas.</w:t>
      </w:r>
      <w:r w:rsidR="00350746" w:rsidRPr="00BF49AC">
        <w:rPr>
          <w:rFonts w:cs="Arial"/>
          <w:sz w:val="22"/>
          <w:szCs w:val="22"/>
        </w:rPr>
        <w:br/>
      </w:r>
    </w:p>
    <w:p w:rsidR="00075416" w:rsidRPr="00BF49AC" w:rsidRDefault="00075416" w:rsidP="00BF49AC">
      <w:pPr>
        <w:pStyle w:val="2number"/>
        <w:jc w:val="left"/>
        <w:rPr>
          <w:rFonts w:cs="Arial"/>
          <w:sz w:val="22"/>
          <w:szCs w:val="22"/>
        </w:rPr>
      </w:pPr>
      <w:r w:rsidRPr="00BF49AC">
        <w:rPr>
          <w:rFonts w:cs="Arial"/>
          <w:sz w:val="22"/>
          <w:szCs w:val="22"/>
        </w:rPr>
        <w:t>Walk down a work area with a contamination survey instrument and determine if licensee surveys are accurate.</w:t>
      </w:r>
      <w:r w:rsidR="007A16F6" w:rsidRPr="00BF49AC">
        <w:rPr>
          <w:rFonts w:cs="Arial"/>
          <w:sz w:val="22"/>
          <w:szCs w:val="22"/>
        </w:rPr>
        <w:t xml:space="preserve">  </w:t>
      </w:r>
      <w:r w:rsidRPr="00BF49AC">
        <w:rPr>
          <w:rFonts w:cs="Arial"/>
          <w:sz w:val="22"/>
          <w:szCs w:val="22"/>
        </w:rPr>
        <w:t>Prior to performing the survey perform the following steps:</w:t>
      </w:r>
    </w:p>
    <w:p w:rsidR="00075416" w:rsidRPr="00BF49AC" w:rsidRDefault="00075416" w:rsidP="00BF49AC">
      <w:pPr>
        <w:pStyle w:val="lettering"/>
        <w:numPr>
          <w:ilvl w:val="0"/>
          <w:numId w:val="23"/>
        </w:numPr>
        <w:tabs>
          <w:tab w:val="clear" w:pos="3683"/>
          <w:tab w:val="left" w:pos="3240"/>
        </w:tabs>
        <w:ind w:left="3240" w:hanging="540"/>
        <w:jc w:val="left"/>
        <w:rPr>
          <w:rFonts w:cs="Arial"/>
          <w:sz w:val="22"/>
          <w:szCs w:val="22"/>
        </w:rPr>
      </w:pPr>
      <w:r w:rsidRPr="00BF49AC">
        <w:rPr>
          <w:rFonts w:cs="Arial"/>
          <w:sz w:val="22"/>
          <w:szCs w:val="22"/>
        </w:rPr>
        <w:t>Select an appropriate instrument.</w:t>
      </w:r>
      <w:r w:rsidR="00FE55F9">
        <w:rPr>
          <w:rFonts w:cs="Arial"/>
          <w:sz w:val="22"/>
          <w:szCs w:val="22"/>
        </w:rPr>
        <w:t xml:space="preserve"> </w:t>
      </w:r>
      <w:r w:rsidRPr="00BF49AC">
        <w:rPr>
          <w:rFonts w:cs="Arial"/>
          <w:sz w:val="22"/>
          <w:szCs w:val="22"/>
        </w:rPr>
        <w:t xml:space="preserve"> (If you are uncertain, contact the qualified inspector.) </w:t>
      </w:r>
    </w:p>
    <w:p w:rsidR="00075416" w:rsidRPr="00BF49AC" w:rsidRDefault="00075416" w:rsidP="00BF49AC">
      <w:pPr>
        <w:pStyle w:val="lettering"/>
        <w:tabs>
          <w:tab w:val="clear" w:pos="3683"/>
          <w:tab w:val="left" w:pos="3240"/>
        </w:tabs>
        <w:ind w:left="3240" w:hanging="540"/>
        <w:jc w:val="left"/>
        <w:rPr>
          <w:rFonts w:cs="Arial"/>
          <w:sz w:val="22"/>
          <w:szCs w:val="22"/>
        </w:rPr>
      </w:pPr>
      <w:r w:rsidRPr="00BF49AC">
        <w:rPr>
          <w:rFonts w:cs="Arial"/>
          <w:sz w:val="22"/>
          <w:szCs w:val="22"/>
        </w:rPr>
        <w:t xml:space="preserve">Familiarize yourself with the operations of the instrument and any peculiarities/features that it may have. </w:t>
      </w:r>
    </w:p>
    <w:p w:rsidR="00075416" w:rsidRPr="00BF49AC" w:rsidRDefault="00075416" w:rsidP="00BF49AC">
      <w:pPr>
        <w:pStyle w:val="lettering"/>
        <w:tabs>
          <w:tab w:val="clear" w:pos="3683"/>
          <w:tab w:val="left" w:pos="3240"/>
        </w:tabs>
        <w:ind w:left="3240" w:hanging="540"/>
        <w:jc w:val="left"/>
        <w:rPr>
          <w:rFonts w:cs="Arial"/>
          <w:sz w:val="22"/>
          <w:szCs w:val="22"/>
        </w:rPr>
      </w:pPr>
      <w:r w:rsidRPr="00BF49AC">
        <w:rPr>
          <w:rFonts w:cs="Arial"/>
          <w:sz w:val="22"/>
          <w:szCs w:val="22"/>
        </w:rPr>
        <w:t>Turn the instrument on and check its batteries, check high voltage or instrument zero (if applicable), and physical condition, and perform a response test with appropriate source.</w:t>
      </w:r>
    </w:p>
    <w:p w:rsidR="00075416" w:rsidRPr="00BF49AC" w:rsidRDefault="00075416" w:rsidP="00BF49AC">
      <w:pPr>
        <w:pStyle w:val="lettering"/>
        <w:tabs>
          <w:tab w:val="clear" w:pos="3683"/>
          <w:tab w:val="left" w:pos="3240"/>
        </w:tabs>
        <w:ind w:left="3240" w:hanging="540"/>
        <w:jc w:val="left"/>
        <w:rPr>
          <w:rFonts w:cs="Arial"/>
          <w:sz w:val="22"/>
          <w:szCs w:val="22"/>
        </w:rPr>
      </w:pPr>
      <w:r w:rsidRPr="00BF49AC">
        <w:rPr>
          <w:rFonts w:cs="Arial"/>
          <w:sz w:val="22"/>
          <w:szCs w:val="22"/>
        </w:rPr>
        <w:t xml:space="preserve">Verify that the instrument is within its calibration interval. (If there is any doubt about the operability of the instrument, do not use it.) </w:t>
      </w:r>
      <w:r w:rsidR="00350746" w:rsidRPr="00BF49AC">
        <w:rPr>
          <w:rFonts w:cs="Arial"/>
          <w:sz w:val="22"/>
          <w:szCs w:val="22"/>
        </w:rPr>
        <w:br/>
      </w:r>
    </w:p>
    <w:p w:rsidR="00075416" w:rsidRPr="00BF49AC" w:rsidRDefault="00075416" w:rsidP="00BF49AC">
      <w:pPr>
        <w:pStyle w:val="2number"/>
        <w:jc w:val="left"/>
        <w:rPr>
          <w:rFonts w:cs="Arial"/>
          <w:sz w:val="22"/>
          <w:szCs w:val="22"/>
        </w:rPr>
      </w:pPr>
      <w:r w:rsidRPr="00BF49AC">
        <w:rPr>
          <w:rFonts w:cs="Arial"/>
          <w:sz w:val="22"/>
          <w:szCs w:val="22"/>
        </w:rPr>
        <w:t>Review RWPs used to access an area of anticipated high airborne radioactivity and identify what work control instructions are specified.</w:t>
      </w:r>
      <w:r w:rsidR="00350746" w:rsidRPr="00BF49AC">
        <w:rPr>
          <w:rFonts w:cs="Arial"/>
          <w:sz w:val="22"/>
          <w:szCs w:val="22"/>
        </w:rPr>
        <w:br/>
      </w:r>
    </w:p>
    <w:p w:rsidR="00075416" w:rsidRPr="00BF49AC" w:rsidRDefault="00075416" w:rsidP="00BF49AC">
      <w:pPr>
        <w:pStyle w:val="2number"/>
        <w:jc w:val="left"/>
        <w:rPr>
          <w:rFonts w:cs="Arial"/>
          <w:sz w:val="22"/>
          <w:szCs w:val="22"/>
        </w:rPr>
      </w:pPr>
      <w:r w:rsidRPr="00BF49AC">
        <w:rPr>
          <w:rFonts w:cs="Arial"/>
          <w:sz w:val="22"/>
          <w:szCs w:val="22"/>
        </w:rPr>
        <w:t>Discuss the engineering controls that would be expected for an area that was expected to exceed 20 DAC airborne being produced by maintenance.</w:t>
      </w:r>
      <w:r w:rsidR="00FE55F9">
        <w:rPr>
          <w:rFonts w:cs="Arial"/>
          <w:sz w:val="22"/>
          <w:szCs w:val="22"/>
        </w:rPr>
        <w:t xml:space="preserve"> </w:t>
      </w:r>
      <w:r w:rsidRPr="00BF49AC">
        <w:rPr>
          <w:rFonts w:cs="Arial"/>
          <w:sz w:val="22"/>
          <w:szCs w:val="22"/>
        </w:rPr>
        <w:t xml:space="preserve"> (A qualified inspector can identify an example and work through this with you.)</w:t>
      </w:r>
      <w:r w:rsidR="00350746" w:rsidRPr="00BF49AC">
        <w:rPr>
          <w:rFonts w:cs="Arial"/>
          <w:sz w:val="22"/>
          <w:szCs w:val="22"/>
        </w:rPr>
        <w:br/>
      </w:r>
    </w:p>
    <w:p w:rsidR="00075416" w:rsidRPr="00BF49AC" w:rsidRDefault="00075416" w:rsidP="00BF49AC">
      <w:pPr>
        <w:pStyle w:val="2number"/>
        <w:jc w:val="left"/>
        <w:rPr>
          <w:rFonts w:cs="Arial"/>
          <w:sz w:val="22"/>
          <w:szCs w:val="22"/>
        </w:rPr>
      </w:pPr>
      <w:r w:rsidRPr="00BF49AC">
        <w:rPr>
          <w:rFonts w:cs="Arial"/>
          <w:sz w:val="22"/>
          <w:szCs w:val="22"/>
        </w:rPr>
        <w:t>Review plant procedures for internal dose assessment.  Walk the procedure through for a hypothetical uptake that involves either enriched uranium or plutonium.</w:t>
      </w:r>
      <w:r w:rsidR="00350746" w:rsidRPr="00BF49AC">
        <w:rPr>
          <w:rFonts w:cs="Arial"/>
          <w:sz w:val="22"/>
          <w:szCs w:val="22"/>
        </w:rPr>
        <w:br/>
      </w:r>
    </w:p>
    <w:p w:rsidR="00075416" w:rsidRPr="00BF49AC" w:rsidRDefault="00075416" w:rsidP="00BF49AC">
      <w:pPr>
        <w:pStyle w:val="2number"/>
        <w:jc w:val="left"/>
        <w:rPr>
          <w:rFonts w:cs="Arial"/>
          <w:sz w:val="22"/>
          <w:szCs w:val="22"/>
        </w:rPr>
      </w:pPr>
      <w:r w:rsidRPr="00BF49AC">
        <w:rPr>
          <w:rFonts w:cs="Arial"/>
          <w:sz w:val="22"/>
          <w:szCs w:val="22"/>
        </w:rPr>
        <w:t>Select several work stations and observe operators during the inspection.  Discuss any observations with a qualified inspector.</w:t>
      </w:r>
      <w:r w:rsidR="00350746" w:rsidRPr="00BF49AC">
        <w:rPr>
          <w:rFonts w:cs="Arial"/>
          <w:sz w:val="22"/>
          <w:szCs w:val="22"/>
        </w:rPr>
        <w:br/>
      </w:r>
    </w:p>
    <w:p w:rsidR="00075416" w:rsidRPr="00BF49AC" w:rsidRDefault="00075416" w:rsidP="00BF49AC">
      <w:pPr>
        <w:pStyle w:val="2number"/>
        <w:jc w:val="left"/>
        <w:rPr>
          <w:rFonts w:cs="Arial"/>
          <w:sz w:val="22"/>
          <w:szCs w:val="22"/>
        </w:rPr>
      </w:pPr>
      <w:r w:rsidRPr="00BF49AC">
        <w:rPr>
          <w:rFonts w:cs="Arial"/>
          <w:sz w:val="22"/>
          <w:szCs w:val="22"/>
        </w:rPr>
        <w:t>Review at least two reports to management on plant radiological conditions (normally weekly or monthly).  Discuss with the Radiation Protection Manager his/her evaluation of adverse trends in the reports.</w:t>
      </w:r>
      <w:r w:rsidR="00350746" w:rsidRPr="00BF49AC">
        <w:rPr>
          <w:rFonts w:cs="Arial"/>
          <w:sz w:val="22"/>
          <w:szCs w:val="22"/>
        </w:rPr>
        <w:br/>
      </w:r>
    </w:p>
    <w:p w:rsidR="00075416" w:rsidRPr="00BF49AC" w:rsidRDefault="00075416" w:rsidP="00BF49AC">
      <w:pPr>
        <w:pStyle w:val="2number"/>
        <w:jc w:val="left"/>
        <w:rPr>
          <w:rFonts w:cs="Arial"/>
          <w:sz w:val="22"/>
          <w:szCs w:val="22"/>
        </w:rPr>
      </w:pPr>
      <w:r w:rsidRPr="00BF49AC">
        <w:rPr>
          <w:rFonts w:cs="Arial"/>
          <w:sz w:val="22"/>
          <w:szCs w:val="22"/>
        </w:rPr>
        <w:t>Compare individual internal doses or lung counts for three workgroups and identify probable reasons for significant differences.</w:t>
      </w:r>
      <w:r w:rsidR="00350746" w:rsidRPr="00BF49AC">
        <w:rPr>
          <w:rFonts w:cs="Arial"/>
          <w:sz w:val="22"/>
          <w:szCs w:val="22"/>
        </w:rPr>
        <w:br/>
      </w:r>
    </w:p>
    <w:p w:rsidR="005D57EA" w:rsidRDefault="00075416" w:rsidP="00BF49AC">
      <w:pPr>
        <w:pStyle w:val="2number"/>
        <w:jc w:val="left"/>
        <w:rPr>
          <w:rFonts w:cs="Arial"/>
          <w:sz w:val="22"/>
          <w:szCs w:val="22"/>
        </w:rPr>
        <w:sectPr w:rsidR="005D57EA" w:rsidSect="006E4BC9">
          <w:pgSz w:w="12240" w:h="15840" w:code="1"/>
          <w:pgMar w:top="1440" w:right="1440" w:bottom="1440" w:left="1440" w:header="1440" w:footer="1440" w:gutter="0"/>
          <w:cols w:space="720"/>
          <w:noEndnote/>
          <w:docGrid w:linePitch="326"/>
        </w:sectPr>
      </w:pPr>
      <w:r w:rsidRPr="00BF49AC">
        <w:rPr>
          <w:rFonts w:cs="Arial"/>
          <w:sz w:val="22"/>
          <w:szCs w:val="22"/>
        </w:rPr>
        <w:t>Determine the elements of the licensee’s source term control strategies.</w:t>
      </w:r>
    </w:p>
    <w:p w:rsidR="00075416" w:rsidRPr="00BF49AC" w:rsidRDefault="00075416" w:rsidP="005D57EA">
      <w:pPr>
        <w:pStyle w:val="2number"/>
        <w:numPr>
          <w:ilvl w:val="0"/>
          <w:numId w:val="0"/>
        </w:numPr>
        <w:ind w:left="2074"/>
        <w:jc w:val="left"/>
        <w:rPr>
          <w:rFonts w:cs="Arial"/>
          <w:sz w:val="22"/>
          <w:szCs w:val="22"/>
        </w:rPr>
      </w:pPr>
    </w:p>
    <w:p w:rsidR="00075416" w:rsidRPr="00BF49AC" w:rsidRDefault="00075416" w:rsidP="00BF49AC">
      <w:pPr>
        <w:pStyle w:val="2number"/>
        <w:jc w:val="left"/>
        <w:rPr>
          <w:rFonts w:cs="Arial"/>
          <w:sz w:val="22"/>
          <w:szCs w:val="22"/>
        </w:rPr>
      </w:pPr>
      <w:r w:rsidRPr="00BF49AC">
        <w:rPr>
          <w:rFonts w:cs="Arial"/>
          <w:sz w:val="22"/>
          <w:szCs w:val="22"/>
        </w:rPr>
        <w:t xml:space="preserve">Review a licensee </w:t>
      </w:r>
      <w:proofErr w:type="spellStart"/>
      <w:r w:rsidRPr="00BF49AC">
        <w:rPr>
          <w:rFonts w:cs="Arial"/>
          <w:sz w:val="22"/>
          <w:szCs w:val="22"/>
        </w:rPr>
        <w:t>self assessment</w:t>
      </w:r>
      <w:proofErr w:type="spellEnd"/>
      <w:r w:rsidRPr="00BF49AC">
        <w:rPr>
          <w:rFonts w:cs="Arial"/>
          <w:sz w:val="22"/>
          <w:szCs w:val="22"/>
        </w:rPr>
        <w:t xml:space="preserve"> or audit. </w:t>
      </w:r>
      <w:r w:rsidR="00FE55F9">
        <w:rPr>
          <w:rFonts w:cs="Arial"/>
          <w:sz w:val="22"/>
          <w:szCs w:val="22"/>
        </w:rPr>
        <w:t xml:space="preserve"> </w:t>
      </w:r>
      <w:r w:rsidRPr="00BF49AC">
        <w:rPr>
          <w:rFonts w:cs="Arial"/>
          <w:sz w:val="22"/>
          <w:szCs w:val="22"/>
        </w:rPr>
        <w:t xml:space="preserve">Select </w:t>
      </w:r>
      <w:r w:rsidR="003D4A32" w:rsidRPr="00BF49AC">
        <w:rPr>
          <w:rFonts w:cs="Arial"/>
          <w:sz w:val="22"/>
          <w:szCs w:val="22"/>
        </w:rPr>
        <w:t>three</w:t>
      </w:r>
      <w:r w:rsidRPr="00BF49AC">
        <w:rPr>
          <w:rFonts w:cs="Arial"/>
          <w:sz w:val="22"/>
          <w:szCs w:val="22"/>
        </w:rPr>
        <w:t xml:space="preserve"> findings from the report and determine if the identified problems are documented in the corrective action program for tracking and resolution.</w:t>
      </w:r>
      <w:r w:rsidR="00350746" w:rsidRPr="00BF49AC">
        <w:rPr>
          <w:rFonts w:cs="Arial"/>
          <w:sz w:val="22"/>
          <w:szCs w:val="22"/>
        </w:rPr>
        <w:br/>
      </w:r>
    </w:p>
    <w:p w:rsidR="00075416" w:rsidRPr="00BF49AC" w:rsidRDefault="00075416" w:rsidP="00BF49AC">
      <w:pPr>
        <w:pStyle w:val="2number"/>
        <w:jc w:val="left"/>
        <w:rPr>
          <w:rFonts w:cs="Arial"/>
          <w:sz w:val="22"/>
          <w:szCs w:val="22"/>
        </w:rPr>
      </w:pPr>
      <w:r w:rsidRPr="00BF49AC">
        <w:rPr>
          <w:rFonts w:cs="Arial"/>
          <w:sz w:val="22"/>
          <w:szCs w:val="22"/>
        </w:rPr>
        <w:t>Review Declared Pregnant Worker (or Woman) procedures.  Review the exposure results and monitoring controls employed by the licensee with respect to the requirements.  (Program should have provisions for determining fetal dose from internal deposition as well as external radiation.)</w:t>
      </w:r>
      <w:r w:rsidR="00350746" w:rsidRPr="00BF49AC">
        <w:rPr>
          <w:rFonts w:cs="Arial"/>
          <w:sz w:val="22"/>
          <w:szCs w:val="22"/>
        </w:rPr>
        <w:br/>
      </w:r>
    </w:p>
    <w:p w:rsidR="00075416" w:rsidRPr="00BF49AC" w:rsidRDefault="00075416" w:rsidP="00BF49AC">
      <w:pPr>
        <w:pStyle w:val="2number"/>
        <w:jc w:val="left"/>
        <w:rPr>
          <w:rFonts w:cs="Arial"/>
          <w:sz w:val="22"/>
          <w:szCs w:val="22"/>
        </w:rPr>
      </w:pPr>
      <w:r w:rsidRPr="00BF49AC">
        <w:rPr>
          <w:rFonts w:cs="Arial"/>
          <w:sz w:val="22"/>
          <w:szCs w:val="22"/>
        </w:rPr>
        <w:t>Meet with your supervisor</w:t>
      </w:r>
      <w:r w:rsidR="00134451" w:rsidRPr="00BF49AC">
        <w:rPr>
          <w:rFonts w:cs="Arial"/>
          <w:sz w:val="22"/>
          <w:szCs w:val="22"/>
        </w:rPr>
        <w:t>, the</w:t>
      </w:r>
      <w:r w:rsidR="003D4A32" w:rsidRPr="00BF49AC">
        <w:rPr>
          <w:rFonts w:cs="Arial"/>
          <w:sz w:val="22"/>
          <w:szCs w:val="22"/>
        </w:rPr>
        <w:t xml:space="preserve"> person designated as a resource or </w:t>
      </w:r>
      <w:r w:rsidRPr="00BF49AC">
        <w:rPr>
          <w:rFonts w:cs="Arial"/>
          <w:sz w:val="22"/>
          <w:szCs w:val="22"/>
        </w:rPr>
        <w:t xml:space="preserve">a qualified </w:t>
      </w:r>
      <w:r w:rsidR="0002689C" w:rsidRPr="00BF49AC">
        <w:rPr>
          <w:rFonts w:cs="Arial"/>
          <w:sz w:val="22"/>
          <w:szCs w:val="22"/>
        </w:rPr>
        <w:t>Fuel Facility H</w:t>
      </w:r>
      <w:r w:rsidRPr="00BF49AC">
        <w:rPr>
          <w:rFonts w:cs="Arial"/>
          <w:sz w:val="22"/>
          <w:szCs w:val="22"/>
        </w:rPr>
        <w:t xml:space="preserve">ealth </w:t>
      </w:r>
      <w:r w:rsidR="0002689C" w:rsidRPr="00BF49AC">
        <w:rPr>
          <w:rFonts w:cs="Arial"/>
          <w:sz w:val="22"/>
          <w:szCs w:val="22"/>
        </w:rPr>
        <w:t>P</w:t>
      </w:r>
      <w:r w:rsidRPr="00BF49AC">
        <w:rPr>
          <w:rFonts w:cs="Arial"/>
          <w:sz w:val="22"/>
          <w:szCs w:val="22"/>
        </w:rPr>
        <w:t xml:space="preserve">hysics </w:t>
      </w:r>
      <w:r w:rsidR="0002689C" w:rsidRPr="00BF49AC">
        <w:rPr>
          <w:rFonts w:cs="Arial"/>
          <w:sz w:val="22"/>
          <w:szCs w:val="22"/>
        </w:rPr>
        <w:t>I</w:t>
      </w:r>
      <w:r w:rsidRPr="00BF49AC">
        <w:rPr>
          <w:rFonts w:cs="Arial"/>
          <w:sz w:val="22"/>
          <w:szCs w:val="22"/>
        </w:rPr>
        <w:t>nspector to discuss any questions you may have as a result of these activities and to demonstrate that you can meet the evaluation criteria for this OJT.</w:t>
      </w:r>
      <w:r w:rsidR="00350746" w:rsidRPr="00BF49AC">
        <w:rPr>
          <w:rFonts w:cs="Arial"/>
          <w:sz w:val="22"/>
          <w:szCs w:val="22"/>
        </w:rPr>
        <w:br/>
      </w:r>
    </w:p>
    <w:p w:rsidR="00075416" w:rsidRPr="00BF49AC" w:rsidRDefault="00075416" w:rsidP="00BF49AC">
      <w:pPr>
        <w:pStyle w:val="References"/>
        <w:jc w:val="left"/>
        <w:rPr>
          <w:rFonts w:cs="Arial"/>
          <w:sz w:val="22"/>
          <w:szCs w:val="22"/>
        </w:rPr>
      </w:pPr>
      <w:r w:rsidRPr="00BF49AC">
        <w:rPr>
          <w:rFonts w:cs="Arial"/>
          <w:b/>
          <w:sz w:val="22"/>
          <w:szCs w:val="22"/>
        </w:rPr>
        <w:t>DOCUMENTATION:</w:t>
      </w:r>
      <w:r w:rsidRPr="00BF49AC">
        <w:rPr>
          <w:rFonts w:cs="Arial"/>
          <w:sz w:val="22"/>
          <w:szCs w:val="22"/>
        </w:rPr>
        <w:tab/>
      </w:r>
      <w:r w:rsidR="00BF49AC">
        <w:rPr>
          <w:rFonts w:cs="Arial"/>
          <w:sz w:val="22"/>
          <w:szCs w:val="22"/>
        </w:rPr>
        <w:tab/>
      </w:r>
      <w:r w:rsidR="003D4A32" w:rsidRPr="00BF49AC">
        <w:rPr>
          <w:rFonts w:cs="Arial"/>
          <w:spacing w:val="-6"/>
          <w:sz w:val="22"/>
          <w:szCs w:val="22"/>
        </w:rPr>
        <w:t xml:space="preserve">Fuel Facility </w:t>
      </w:r>
      <w:r w:rsidRPr="00BF49AC">
        <w:rPr>
          <w:rFonts w:cs="Arial"/>
          <w:spacing w:val="-6"/>
          <w:sz w:val="22"/>
          <w:szCs w:val="22"/>
        </w:rPr>
        <w:t>Health Physics Inspector Proficiency Level Qualification Signature Card</w:t>
      </w:r>
      <w:r w:rsidR="003D4A32" w:rsidRPr="00BF49AC">
        <w:rPr>
          <w:rFonts w:cs="Arial"/>
          <w:spacing w:val="-6"/>
          <w:sz w:val="22"/>
          <w:szCs w:val="22"/>
        </w:rPr>
        <w:t>,</w:t>
      </w:r>
      <w:r w:rsidRPr="00BF49AC">
        <w:rPr>
          <w:rFonts w:cs="Arial"/>
          <w:spacing w:val="-6"/>
          <w:sz w:val="22"/>
          <w:szCs w:val="22"/>
        </w:rPr>
        <w:t xml:space="preserve"> Item OJT</w:t>
      </w:r>
      <w:r w:rsidRPr="00BF49AC">
        <w:rPr>
          <w:rFonts w:cs="Arial"/>
          <w:spacing w:val="-6"/>
          <w:sz w:val="22"/>
          <w:szCs w:val="22"/>
        </w:rPr>
        <w:noBreakHyphen/>
        <w:t>HP</w:t>
      </w:r>
      <w:r w:rsidRPr="00BF49AC">
        <w:rPr>
          <w:rFonts w:cs="Arial"/>
          <w:spacing w:val="-6"/>
          <w:sz w:val="22"/>
          <w:szCs w:val="22"/>
        </w:rPr>
        <w:noBreakHyphen/>
        <w:t>1</w:t>
      </w:r>
    </w:p>
    <w:p w:rsidR="005D57EA" w:rsidRDefault="005D57EA" w:rsidP="00BF49AC">
      <w:pPr>
        <w:pStyle w:val="ISG"/>
        <w:rPr>
          <w:ins w:id="45" w:author="btc1" w:date="2014-06-19T09:37:00Z"/>
          <w:rFonts w:cs="Arial"/>
          <w:sz w:val="22"/>
          <w:szCs w:val="22"/>
        </w:rPr>
        <w:sectPr w:rsidR="005D57EA" w:rsidSect="006E4BC9">
          <w:pgSz w:w="12240" w:h="15840" w:code="1"/>
          <w:pgMar w:top="1440" w:right="1440" w:bottom="1440" w:left="1440" w:header="1440" w:footer="1440" w:gutter="0"/>
          <w:cols w:space="720"/>
          <w:noEndnote/>
          <w:docGrid w:linePitch="326"/>
        </w:sectPr>
      </w:pPr>
    </w:p>
    <w:p w:rsidR="00075416" w:rsidRPr="006B6991" w:rsidRDefault="002267E8" w:rsidP="00BF49AC">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On-the-Job Training</w:t>
      </w:r>
      <w:r w:rsidR="00350746" w:rsidRPr="006B6991">
        <w:rPr>
          <w:rFonts w:cs="Arial"/>
          <w:sz w:val="22"/>
          <w:szCs w:val="22"/>
        </w:rPr>
        <w:br/>
      </w:r>
    </w:p>
    <w:p w:rsidR="00075416" w:rsidRPr="006B6991" w:rsidRDefault="00075416" w:rsidP="00C00871">
      <w:pPr>
        <w:pStyle w:val="topic"/>
        <w:jc w:val="left"/>
        <w:outlineLvl w:val="2"/>
        <w:rPr>
          <w:rFonts w:cs="Arial"/>
          <w:sz w:val="22"/>
          <w:szCs w:val="22"/>
        </w:rPr>
      </w:pPr>
      <w:bookmarkStart w:id="46" w:name="_Toc210444890"/>
      <w:r w:rsidRPr="006B6991">
        <w:rPr>
          <w:rFonts w:cs="Arial"/>
          <w:b/>
          <w:sz w:val="22"/>
          <w:szCs w:val="22"/>
        </w:rPr>
        <w:t>TOPIC:</w:t>
      </w:r>
      <w:r w:rsidRPr="006B6991">
        <w:rPr>
          <w:rFonts w:cs="Arial"/>
          <w:sz w:val="22"/>
          <w:szCs w:val="22"/>
        </w:rPr>
        <w:t xml:space="preserve">   </w:t>
      </w:r>
      <w:r w:rsidRPr="006B6991">
        <w:rPr>
          <w:rFonts w:cs="Arial"/>
          <w:sz w:val="22"/>
          <w:szCs w:val="22"/>
        </w:rPr>
        <w:tab/>
      </w:r>
      <w:r w:rsidRPr="006B6991">
        <w:rPr>
          <w:rFonts w:cs="Arial"/>
          <w:sz w:val="22"/>
          <w:szCs w:val="22"/>
        </w:rPr>
        <w:tab/>
        <w:t>(OJT-HP-2) Air Sampling</w:t>
      </w:r>
      <w:r w:rsidR="00135550">
        <w:rPr>
          <w:rFonts w:cs="Arial"/>
          <w:sz w:val="22"/>
          <w:szCs w:val="22"/>
        </w:rPr>
        <w:t xml:space="preserve"> </w:t>
      </w:r>
      <w:r w:rsidRPr="006B6991">
        <w:rPr>
          <w:rFonts w:cs="Arial"/>
          <w:sz w:val="22"/>
          <w:szCs w:val="22"/>
        </w:rPr>
        <w:t>Program</w:t>
      </w:r>
      <w:bookmarkEnd w:id="46"/>
      <w:r w:rsidR="00135550">
        <w:rPr>
          <w:rFonts w:cs="Arial"/>
          <w:sz w:val="22"/>
          <w:szCs w:val="22"/>
        </w:rPr>
        <w:fldChar w:fldCharType="begin"/>
      </w:r>
      <w:r w:rsidR="00135550">
        <w:instrText xml:space="preserve"> TC "</w:instrText>
      </w:r>
      <w:bookmarkStart w:id="47" w:name="_Toc383524521"/>
      <w:r w:rsidR="00135550" w:rsidRPr="003E3D34">
        <w:rPr>
          <w:rFonts w:cs="Arial"/>
          <w:sz w:val="22"/>
          <w:szCs w:val="22"/>
        </w:rPr>
        <w:instrText>(OJT-HP-2) Air Sampling Program</w:instrText>
      </w:r>
      <w:bookmarkEnd w:id="47"/>
      <w:r w:rsidR="00135550">
        <w:instrText xml:space="preserve">" \f C \l "2" </w:instrText>
      </w:r>
      <w:r w:rsidR="00135550">
        <w:rPr>
          <w:rFonts w:cs="Arial"/>
          <w:sz w:val="22"/>
          <w:szCs w:val="22"/>
        </w:rPr>
        <w:fldChar w:fldCharType="end"/>
      </w:r>
    </w:p>
    <w:p w:rsidR="00075416" w:rsidRPr="006B6991" w:rsidRDefault="00075416" w:rsidP="00C00871">
      <w:pPr>
        <w:pStyle w:val="topic"/>
        <w:jc w:val="left"/>
        <w:rPr>
          <w:rFonts w:cs="Arial"/>
          <w:sz w:val="22"/>
          <w:szCs w:val="22"/>
        </w:rPr>
      </w:pPr>
    </w:p>
    <w:p w:rsidR="00075416" w:rsidRPr="006B6991" w:rsidRDefault="00075416" w:rsidP="00C00871">
      <w:pPr>
        <w:pStyle w:val="topic"/>
        <w:jc w:val="left"/>
        <w:rPr>
          <w:rFonts w:cs="Arial"/>
          <w:sz w:val="22"/>
          <w:szCs w:val="22"/>
        </w:rPr>
      </w:pPr>
      <w:r w:rsidRPr="006B6991">
        <w:rPr>
          <w:rFonts w:cs="Arial"/>
          <w:b/>
          <w:sz w:val="22"/>
          <w:szCs w:val="22"/>
        </w:rPr>
        <w:t>PURPOSE:</w:t>
      </w:r>
      <w:r w:rsidRPr="006B6991">
        <w:rPr>
          <w:rFonts w:cs="Arial"/>
          <w:sz w:val="22"/>
          <w:szCs w:val="22"/>
        </w:rPr>
        <w:t xml:space="preserve"> </w:t>
      </w:r>
      <w:r w:rsidRPr="006B6991">
        <w:rPr>
          <w:rFonts w:cs="Arial"/>
          <w:sz w:val="22"/>
          <w:szCs w:val="22"/>
        </w:rPr>
        <w:tab/>
      </w:r>
      <w:r w:rsidRPr="006B6991">
        <w:rPr>
          <w:rFonts w:cs="Arial"/>
          <w:sz w:val="22"/>
          <w:szCs w:val="22"/>
        </w:rPr>
        <w:tab/>
        <w:t>The purpose of this activity is to familiarize you with air sampling and evaluation programs as they are used to show compliance with internal dose limits.</w:t>
      </w:r>
    </w:p>
    <w:p w:rsidR="00C00871" w:rsidRPr="006B6991" w:rsidRDefault="00C00871" w:rsidP="00C00871">
      <w:pPr>
        <w:pStyle w:val="topic"/>
        <w:jc w:val="left"/>
        <w:rPr>
          <w:rFonts w:cs="Arial"/>
          <w:sz w:val="22"/>
          <w:szCs w:val="22"/>
        </w:rPr>
      </w:pPr>
    </w:p>
    <w:p w:rsidR="00075416" w:rsidRPr="006B6991"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 xml:space="preserve">COMPETENCY </w:t>
      </w:r>
    </w:p>
    <w:p w:rsidR="00075416" w:rsidRPr="006B6991"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AREA:</w:t>
      </w:r>
      <w:r w:rsidRPr="006B6991">
        <w:rPr>
          <w:sz w:val="22"/>
        </w:rPr>
        <w:tab/>
      </w:r>
      <w:r w:rsidRPr="006B6991">
        <w:rPr>
          <w:sz w:val="22"/>
        </w:rPr>
        <w:tab/>
      </w:r>
      <w:r w:rsidR="00C00871" w:rsidRPr="006B6991">
        <w:rPr>
          <w:sz w:val="22"/>
        </w:rPr>
        <w:tab/>
      </w:r>
      <w:r w:rsidRPr="006B6991">
        <w:rPr>
          <w:sz w:val="22"/>
        </w:rPr>
        <w:t>TECHNICAL AREA EXPERTISE</w:t>
      </w:r>
    </w:p>
    <w:p w:rsidR="00075416" w:rsidRPr="006B6991"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b/>
      </w:r>
      <w:r w:rsidRPr="006B6991">
        <w:rPr>
          <w:sz w:val="22"/>
        </w:rPr>
        <w:tab/>
      </w:r>
      <w:r w:rsidRPr="006B6991">
        <w:rPr>
          <w:sz w:val="22"/>
        </w:rPr>
        <w:tab/>
      </w:r>
      <w:r w:rsidR="00C00871" w:rsidRPr="006B6991">
        <w:rPr>
          <w:sz w:val="22"/>
        </w:rPr>
        <w:tab/>
      </w:r>
      <w:r w:rsidRPr="006B6991">
        <w:rPr>
          <w:sz w:val="22"/>
        </w:rPr>
        <w:t>INSPECTION</w:t>
      </w:r>
    </w:p>
    <w:p w:rsidR="00075416" w:rsidRPr="006B6991"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LEVEL OF</w:t>
      </w:r>
    </w:p>
    <w:p w:rsidR="00075416" w:rsidRPr="006B6991"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EFFORT:</w:t>
      </w:r>
      <w:r w:rsidRPr="006B6991">
        <w:rPr>
          <w:sz w:val="22"/>
        </w:rPr>
        <w:tab/>
      </w:r>
      <w:r w:rsidRPr="006B6991">
        <w:rPr>
          <w:sz w:val="22"/>
        </w:rPr>
        <w:tab/>
        <w:t>36 hours</w:t>
      </w:r>
    </w:p>
    <w:p w:rsidR="00075416" w:rsidRPr="006B6991"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C00871">
      <w:pPr>
        <w:pBdr>
          <w:top w:val="single" w:sz="4" w:space="1" w:color="auto"/>
          <w:left w:val="single" w:sz="4" w:space="4" w:color="auto"/>
          <w:bottom w:val="single" w:sz="4" w:space="1" w:color="auto"/>
          <w:right w:val="single" w:sz="4" w:space="0"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 xml:space="preserve">Note: </w:t>
      </w:r>
      <w:r w:rsidR="00FE55F9">
        <w:rPr>
          <w:sz w:val="22"/>
        </w:rPr>
        <w:t xml:space="preserve"> </w:t>
      </w:r>
      <w:r w:rsidRPr="006B6991">
        <w:rPr>
          <w:sz w:val="22"/>
        </w:rPr>
        <w:t>Successful completion of SG-HP-3 is a prerequisite to this training</w:t>
      </w:r>
    </w:p>
    <w:p w:rsidR="00075416" w:rsidRPr="006B6991"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C00871">
      <w:pPr>
        <w:pStyle w:val="topic"/>
        <w:jc w:val="left"/>
        <w:rPr>
          <w:rFonts w:cs="Arial"/>
          <w:sz w:val="22"/>
          <w:szCs w:val="22"/>
        </w:rPr>
      </w:pPr>
      <w:r w:rsidRPr="006B6991">
        <w:rPr>
          <w:rFonts w:cs="Arial"/>
          <w:b/>
          <w:sz w:val="22"/>
          <w:szCs w:val="22"/>
        </w:rPr>
        <w:t>REFERENCES:</w:t>
      </w:r>
      <w:r w:rsidRPr="006B6991">
        <w:rPr>
          <w:rFonts w:cs="Arial"/>
          <w:sz w:val="22"/>
          <w:szCs w:val="22"/>
        </w:rPr>
        <w:tab/>
        <w:t>References used in SG-HP-3 related to air sampling are appropriate for this module.  Most of the efforts in this OJT will rely on licensee procedures and the license application.  References selected should support the actual inspection effort.</w:t>
      </w:r>
    </w:p>
    <w:p w:rsidR="00C00871" w:rsidRPr="006B6991" w:rsidRDefault="00C00871" w:rsidP="00C00871">
      <w:pPr>
        <w:pStyle w:val="topic"/>
        <w:jc w:val="left"/>
        <w:rPr>
          <w:rFonts w:cs="Arial"/>
          <w:sz w:val="22"/>
          <w:szCs w:val="22"/>
        </w:rPr>
      </w:pPr>
    </w:p>
    <w:p w:rsidR="00075416" w:rsidRPr="006B6991" w:rsidRDefault="00075416" w:rsidP="00C00871">
      <w:pPr>
        <w:pStyle w:val="1number"/>
        <w:numPr>
          <w:ilvl w:val="0"/>
          <w:numId w:val="24"/>
        </w:numPr>
        <w:jc w:val="left"/>
        <w:rPr>
          <w:rFonts w:cs="Arial"/>
          <w:sz w:val="22"/>
          <w:szCs w:val="22"/>
        </w:rPr>
      </w:pPr>
      <w:r w:rsidRPr="006B6991">
        <w:rPr>
          <w:rFonts w:cs="Arial"/>
          <w:sz w:val="22"/>
          <w:szCs w:val="22"/>
        </w:rPr>
        <w:t>Licensee procedures for routine and special air sampling, including sampler calibration and results evaluation, including work restrictions.</w:t>
      </w:r>
      <w:r w:rsidR="00C00871" w:rsidRPr="006B6991">
        <w:rPr>
          <w:rFonts w:cs="Arial"/>
          <w:sz w:val="22"/>
          <w:szCs w:val="22"/>
        </w:rPr>
        <w:br/>
      </w:r>
    </w:p>
    <w:p w:rsidR="00075416" w:rsidRPr="006B6991" w:rsidRDefault="00075416" w:rsidP="00C00871">
      <w:pPr>
        <w:pStyle w:val="1number"/>
        <w:jc w:val="left"/>
        <w:rPr>
          <w:rFonts w:cs="Arial"/>
          <w:sz w:val="22"/>
          <w:szCs w:val="22"/>
        </w:rPr>
      </w:pPr>
      <w:r w:rsidRPr="006B6991">
        <w:rPr>
          <w:rFonts w:cs="Arial"/>
          <w:sz w:val="22"/>
          <w:szCs w:val="22"/>
        </w:rPr>
        <w:t>Licensee procedures for analyzing air samples and calculation to DAC-hours, uptakes, and internal dose.</w:t>
      </w:r>
    </w:p>
    <w:p w:rsidR="00075416" w:rsidRPr="006B6991" w:rsidRDefault="00075416" w:rsidP="00C00871">
      <w:pPr>
        <w:pStyle w:val="1number"/>
        <w:numPr>
          <w:ilvl w:val="0"/>
          <w:numId w:val="0"/>
        </w:numPr>
        <w:ind w:left="2707" w:hanging="633"/>
        <w:jc w:val="left"/>
        <w:rPr>
          <w:rFonts w:cs="Arial"/>
          <w:sz w:val="22"/>
          <w:szCs w:val="22"/>
        </w:rPr>
      </w:pPr>
    </w:p>
    <w:p w:rsidR="00075416" w:rsidRPr="006B6991" w:rsidRDefault="00075416" w:rsidP="00C00871">
      <w:pPr>
        <w:pStyle w:val="1number"/>
        <w:jc w:val="left"/>
        <w:rPr>
          <w:rFonts w:cs="Arial"/>
          <w:sz w:val="22"/>
          <w:szCs w:val="22"/>
        </w:rPr>
      </w:pPr>
      <w:r w:rsidRPr="006B6991">
        <w:rPr>
          <w:rFonts w:cs="Arial"/>
          <w:sz w:val="22"/>
          <w:szCs w:val="22"/>
        </w:rPr>
        <w:t>Licensee procedures for determining the representativeness of stationary air samplers, including initial location and periodic re-verification.</w:t>
      </w:r>
      <w:r w:rsidR="00C00871" w:rsidRPr="006B6991">
        <w:rPr>
          <w:rFonts w:cs="Arial"/>
          <w:sz w:val="22"/>
          <w:szCs w:val="22"/>
        </w:rPr>
        <w:br/>
      </w:r>
    </w:p>
    <w:p w:rsidR="00075416" w:rsidRPr="006B6991" w:rsidRDefault="00075416" w:rsidP="00C00871">
      <w:pPr>
        <w:pStyle w:val="1number"/>
        <w:jc w:val="left"/>
        <w:rPr>
          <w:rFonts w:cs="Arial"/>
          <w:sz w:val="22"/>
          <w:szCs w:val="22"/>
        </w:rPr>
      </w:pPr>
      <w:r w:rsidRPr="006B6991">
        <w:rPr>
          <w:rFonts w:cs="Arial"/>
          <w:sz w:val="22"/>
          <w:szCs w:val="22"/>
        </w:rPr>
        <w:t>Licensee procedures for air sampler and bioassay or in-vivo counting results.</w:t>
      </w:r>
    </w:p>
    <w:p w:rsidR="00C00871" w:rsidRPr="006B6991" w:rsidRDefault="00C00871" w:rsidP="00C00871">
      <w:pPr>
        <w:pStyle w:val="1number"/>
        <w:numPr>
          <w:ilvl w:val="0"/>
          <w:numId w:val="0"/>
        </w:numPr>
        <w:ind w:left="2707" w:hanging="633"/>
        <w:jc w:val="left"/>
        <w:rPr>
          <w:rFonts w:cs="Arial"/>
          <w:sz w:val="22"/>
          <w:szCs w:val="22"/>
        </w:rPr>
      </w:pPr>
    </w:p>
    <w:p w:rsidR="00075416" w:rsidRPr="006B6991"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EVALUATION</w:t>
      </w:r>
    </w:p>
    <w:p w:rsidR="00075416" w:rsidRPr="006B6991"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CRITERIA:</w:t>
      </w:r>
      <w:r w:rsidRPr="006B6991">
        <w:rPr>
          <w:sz w:val="22"/>
        </w:rPr>
        <w:tab/>
      </w:r>
      <w:r w:rsidRPr="006B6991">
        <w:rPr>
          <w:sz w:val="22"/>
        </w:rPr>
        <w:tab/>
        <w:t>Upon Completion of this training you should be able to:</w:t>
      </w:r>
    </w:p>
    <w:p w:rsidR="00C00871" w:rsidRPr="006B6991" w:rsidRDefault="00C00871"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C00871">
      <w:pPr>
        <w:pStyle w:val="1number"/>
        <w:numPr>
          <w:ilvl w:val="0"/>
          <w:numId w:val="25"/>
        </w:numPr>
        <w:jc w:val="left"/>
        <w:rPr>
          <w:rFonts w:cs="Arial"/>
          <w:sz w:val="22"/>
          <w:szCs w:val="22"/>
        </w:rPr>
      </w:pPr>
      <w:r w:rsidRPr="006B6991">
        <w:rPr>
          <w:rFonts w:cs="Arial"/>
          <w:sz w:val="22"/>
          <w:szCs w:val="22"/>
        </w:rPr>
        <w:t>Describe a routine air sampling program for Low Enrichment Uranium (LEU), High Enrichment Uranium (HEU), and plutonium, including regulatory limits, DACs, and licensee action points.</w:t>
      </w:r>
      <w:r w:rsidR="00C00871" w:rsidRPr="006B6991">
        <w:rPr>
          <w:rFonts w:cs="Arial"/>
          <w:sz w:val="22"/>
          <w:szCs w:val="22"/>
        </w:rPr>
        <w:br/>
      </w:r>
    </w:p>
    <w:p w:rsidR="005D57EA" w:rsidRDefault="00075416" w:rsidP="00C00871">
      <w:pPr>
        <w:pStyle w:val="1number"/>
        <w:jc w:val="left"/>
        <w:rPr>
          <w:rFonts w:cs="Arial"/>
          <w:sz w:val="22"/>
          <w:szCs w:val="22"/>
        </w:rPr>
        <w:sectPr w:rsidR="005D57EA" w:rsidSect="006E4BC9">
          <w:pgSz w:w="12240" w:h="15840" w:code="1"/>
          <w:pgMar w:top="1440" w:right="1440" w:bottom="1440" w:left="1440" w:header="1440" w:footer="1440" w:gutter="0"/>
          <w:cols w:space="720"/>
          <w:noEndnote/>
          <w:docGrid w:linePitch="326"/>
        </w:sectPr>
      </w:pPr>
      <w:r w:rsidRPr="006B6991">
        <w:rPr>
          <w:rFonts w:cs="Arial"/>
          <w:sz w:val="22"/>
          <w:szCs w:val="22"/>
        </w:rPr>
        <w:t>Discuss typical actions for unexpected events that could cause increased airborne material.</w:t>
      </w:r>
    </w:p>
    <w:p w:rsidR="00075416" w:rsidRPr="006B6991" w:rsidRDefault="00075416" w:rsidP="005D57EA">
      <w:pPr>
        <w:pStyle w:val="1number"/>
        <w:numPr>
          <w:ilvl w:val="0"/>
          <w:numId w:val="0"/>
        </w:numPr>
        <w:ind w:left="2707"/>
        <w:jc w:val="left"/>
        <w:rPr>
          <w:rFonts w:cs="Arial"/>
          <w:sz w:val="22"/>
          <w:szCs w:val="22"/>
        </w:rPr>
      </w:pPr>
    </w:p>
    <w:p w:rsidR="00075416" w:rsidRPr="006B6991" w:rsidRDefault="00075416" w:rsidP="00C00871">
      <w:pPr>
        <w:pStyle w:val="1number"/>
        <w:widowControl/>
        <w:ind w:left="2708" w:hanging="634"/>
        <w:jc w:val="left"/>
        <w:rPr>
          <w:rFonts w:cs="Arial"/>
          <w:sz w:val="22"/>
          <w:szCs w:val="22"/>
        </w:rPr>
      </w:pPr>
      <w:r w:rsidRPr="006B6991">
        <w:rPr>
          <w:rFonts w:cs="Arial"/>
          <w:sz w:val="22"/>
          <w:szCs w:val="22"/>
        </w:rPr>
        <w:t>Discuss typical actions taken when there are airborne events or unexpectedly high air sample results.</w:t>
      </w:r>
      <w:r w:rsidR="00C00871" w:rsidRPr="006B6991">
        <w:rPr>
          <w:rFonts w:cs="Arial"/>
          <w:sz w:val="22"/>
          <w:szCs w:val="22"/>
        </w:rPr>
        <w:br/>
      </w:r>
    </w:p>
    <w:p w:rsidR="00075416" w:rsidRPr="006B6991" w:rsidRDefault="00075416" w:rsidP="00C00871">
      <w:pPr>
        <w:pStyle w:val="1number"/>
        <w:jc w:val="left"/>
        <w:rPr>
          <w:rFonts w:cs="Arial"/>
          <w:sz w:val="22"/>
          <w:szCs w:val="22"/>
        </w:rPr>
      </w:pPr>
      <w:r w:rsidRPr="006B6991">
        <w:rPr>
          <w:rFonts w:cs="Arial"/>
          <w:sz w:val="22"/>
          <w:szCs w:val="22"/>
        </w:rPr>
        <w:t xml:space="preserve">Describe the methodology used to calibrate air sampling instruments. </w:t>
      </w:r>
      <w:r w:rsidR="00C00871" w:rsidRPr="006B6991">
        <w:rPr>
          <w:rFonts w:cs="Arial"/>
          <w:sz w:val="22"/>
          <w:szCs w:val="22"/>
        </w:rPr>
        <w:br/>
      </w:r>
    </w:p>
    <w:p w:rsidR="00075416" w:rsidRPr="006B6991" w:rsidRDefault="00075416" w:rsidP="00C00871">
      <w:pPr>
        <w:pStyle w:val="1number"/>
        <w:jc w:val="left"/>
        <w:rPr>
          <w:rFonts w:cs="Arial"/>
          <w:sz w:val="22"/>
          <w:szCs w:val="22"/>
        </w:rPr>
      </w:pPr>
      <w:r w:rsidRPr="006B6991">
        <w:rPr>
          <w:rFonts w:cs="Arial"/>
          <w:sz w:val="22"/>
          <w:szCs w:val="22"/>
        </w:rPr>
        <w:t xml:space="preserve">Describe the process used to resolve situations where instruments are found to be significantly out of calibration. </w:t>
      </w:r>
      <w:r w:rsidR="00FE55F9">
        <w:rPr>
          <w:rFonts w:cs="Arial"/>
          <w:sz w:val="22"/>
          <w:szCs w:val="22"/>
        </w:rPr>
        <w:t xml:space="preserve"> </w:t>
      </w:r>
      <w:r w:rsidRPr="006B6991">
        <w:rPr>
          <w:rFonts w:cs="Arial"/>
          <w:sz w:val="22"/>
          <w:szCs w:val="22"/>
        </w:rPr>
        <w:t xml:space="preserve">What is the impact on surveys done with the instrument? </w:t>
      </w:r>
      <w:r w:rsidR="00C00871" w:rsidRPr="006B6991">
        <w:rPr>
          <w:rFonts w:cs="Arial"/>
          <w:sz w:val="22"/>
          <w:szCs w:val="22"/>
        </w:rPr>
        <w:br/>
      </w:r>
    </w:p>
    <w:p w:rsidR="00075416" w:rsidRPr="006B6991" w:rsidRDefault="00075416" w:rsidP="00C00871">
      <w:pPr>
        <w:pStyle w:val="1number"/>
        <w:jc w:val="left"/>
        <w:rPr>
          <w:rFonts w:cs="Arial"/>
          <w:sz w:val="22"/>
          <w:szCs w:val="22"/>
        </w:rPr>
      </w:pPr>
      <w:r w:rsidRPr="006B6991">
        <w:rPr>
          <w:rFonts w:cs="Arial"/>
          <w:sz w:val="22"/>
          <w:szCs w:val="22"/>
        </w:rPr>
        <w:t>Describe the methodology used to determine DACs and uptakes based on air sample results, limitations and areas for potential errors.</w:t>
      </w:r>
      <w:r w:rsidR="00C00871" w:rsidRPr="006B6991">
        <w:rPr>
          <w:rFonts w:cs="Arial"/>
          <w:sz w:val="22"/>
          <w:szCs w:val="22"/>
        </w:rPr>
        <w:br/>
      </w:r>
    </w:p>
    <w:p w:rsidR="00075416" w:rsidRPr="006B6991" w:rsidRDefault="00075416" w:rsidP="00C00871">
      <w:pPr>
        <w:pStyle w:val="1number"/>
        <w:jc w:val="left"/>
        <w:rPr>
          <w:rFonts w:cs="Arial"/>
          <w:sz w:val="22"/>
          <w:szCs w:val="22"/>
        </w:rPr>
      </w:pPr>
      <w:r w:rsidRPr="006B6991">
        <w:rPr>
          <w:rFonts w:cs="Arial"/>
          <w:sz w:val="22"/>
          <w:szCs w:val="22"/>
        </w:rPr>
        <w:t>Discuss licensee documentation that is used to identify, report, and track problems involving personnel unexpected air sample results.</w:t>
      </w:r>
    </w:p>
    <w:p w:rsidR="00050CD2" w:rsidRPr="006B6991" w:rsidRDefault="00050CD2" w:rsidP="00C00871">
      <w:pPr>
        <w:pStyle w:val="1number"/>
        <w:numPr>
          <w:ilvl w:val="0"/>
          <w:numId w:val="0"/>
        </w:numPr>
        <w:jc w:val="left"/>
        <w:rPr>
          <w:rFonts w:cs="Arial"/>
          <w:sz w:val="22"/>
          <w:szCs w:val="22"/>
        </w:rPr>
      </w:pPr>
    </w:p>
    <w:tbl>
      <w:tblPr>
        <w:tblStyle w:val="TableGrid"/>
        <w:tblW w:w="0" w:type="auto"/>
        <w:tblInd w:w="2268" w:type="dxa"/>
        <w:tblLook w:val="01E0" w:firstRow="1" w:lastRow="1" w:firstColumn="1" w:lastColumn="1" w:noHBand="0" w:noVBand="0"/>
      </w:tblPr>
      <w:tblGrid>
        <w:gridCol w:w="7200"/>
      </w:tblGrid>
      <w:tr w:rsidR="00050CD2" w:rsidRPr="006B6991" w:rsidTr="00050CD2">
        <w:tc>
          <w:tcPr>
            <w:tcW w:w="7200" w:type="dxa"/>
          </w:tcPr>
          <w:p w:rsidR="00050CD2" w:rsidRPr="006B6991" w:rsidRDefault="00050CD2" w:rsidP="00C00871">
            <w:pPr>
              <w:pStyle w:val="1number"/>
              <w:numPr>
                <w:ilvl w:val="0"/>
                <w:numId w:val="0"/>
              </w:numPr>
              <w:jc w:val="left"/>
              <w:rPr>
                <w:rFonts w:cs="Arial"/>
                <w:sz w:val="22"/>
                <w:szCs w:val="22"/>
              </w:rPr>
            </w:pPr>
            <w:r w:rsidRPr="006B6991">
              <w:rPr>
                <w:rFonts w:cs="Arial"/>
                <w:sz w:val="22"/>
                <w:szCs w:val="22"/>
              </w:rPr>
              <w:t xml:space="preserve">NOTE: </w:t>
            </w:r>
            <w:r w:rsidR="00FE55F9">
              <w:rPr>
                <w:rFonts w:cs="Arial"/>
                <w:sz w:val="22"/>
                <w:szCs w:val="22"/>
              </w:rPr>
              <w:t xml:space="preserve"> </w:t>
            </w:r>
            <w:r w:rsidRPr="006B6991">
              <w:rPr>
                <w:rFonts w:cs="Arial"/>
                <w:sz w:val="22"/>
                <w:szCs w:val="22"/>
              </w:rPr>
              <w:t>The following tasks are to be performed concurrent with an inspection at an operational fuel facility under the direction of a qualified inspector.  Any unexpected findings or questions that you may have should be brought to the attention of the inspector.</w:t>
            </w:r>
          </w:p>
        </w:tc>
      </w:tr>
    </w:tbl>
    <w:p w:rsidR="00C00871" w:rsidRPr="006B6991" w:rsidRDefault="00C00871" w:rsidP="00C00871">
      <w:pPr>
        <w:pStyle w:val="References"/>
        <w:jc w:val="left"/>
        <w:rPr>
          <w:rFonts w:cs="Arial"/>
          <w:b/>
          <w:sz w:val="22"/>
          <w:szCs w:val="22"/>
        </w:rPr>
      </w:pPr>
    </w:p>
    <w:p w:rsidR="00C00871" w:rsidRPr="006B6991" w:rsidRDefault="00C00871" w:rsidP="00C00871">
      <w:pPr>
        <w:pStyle w:val="References"/>
        <w:jc w:val="left"/>
        <w:rPr>
          <w:rFonts w:cs="Arial"/>
          <w:b/>
          <w:sz w:val="22"/>
          <w:szCs w:val="22"/>
        </w:rPr>
      </w:pPr>
    </w:p>
    <w:p w:rsidR="00075416" w:rsidRPr="006B6991" w:rsidRDefault="00075416" w:rsidP="00C00871">
      <w:pPr>
        <w:pStyle w:val="References"/>
        <w:jc w:val="left"/>
        <w:rPr>
          <w:rFonts w:cs="Arial"/>
          <w:sz w:val="22"/>
          <w:szCs w:val="22"/>
        </w:rPr>
      </w:pPr>
      <w:r w:rsidRPr="006B6991">
        <w:rPr>
          <w:rFonts w:cs="Arial"/>
          <w:b/>
          <w:sz w:val="22"/>
          <w:szCs w:val="22"/>
        </w:rPr>
        <w:t>TASKS:</w:t>
      </w:r>
      <w:r w:rsidRPr="006B6991">
        <w:rPr>
          <w:rFonts w:cs="Arial"/>
          <w:sz w:val="22"/>
          <w:szCs w:val="22"/>
        </w:rPr>
        <w:tab/>
      </w:r>
      <w:r w:rsidRPr="006B6991">
        <w:rPr>
          <w:rFonts w:cs="Arial"/>
          <w:sz w:val="22"/>
          <w:szCs w:val="22"/>
        </w:rPr>
        <w:tab/>
        <w:t>1.</w:t>
      </w:r>
      <w:r w:rsidRPr="006B6991">
        <w:rPr>
          <w:rFonts w:cs="Arial"/>
          <w:sz w:val="22"/>
          <w:szCs w:val="22"/>
        </w:rPr>
        <w:tab/>
        <w:t>Observe air samplers in operation and observe routine change-out of samples.</w:t>
      </w:r>
      <w:r w:rsidR="00C00871" w:rsidRPr="006B6991">
        <w:rPr>
          <w:rFonts w:cs="Arial"/>
          <w:sz w:val="22"/>
          <w:szCs w:val="22"/>
        </w:rPr>
        <w:br/>
      </w:r>
    </w:p>
    <w:p w:rsidR="00075416" w:rsidRPr="006B6991" w:rsidRDefault="00075416" w:rsidP="00921627">
      <w:pPr>
        <w:pStyle w:val="2number"/>
        <w:numPr>
          <w:ilvl w:val="0"/>
          <w:numId w:val="26"/>
        </w:numPr>
        <w:tabs>
          <w:tab w:val="clear" w:pos="3063"/>
        </w:tabs>
        <w:ind w:left="2700"/>
        <w:jc w:val="left"/>
        <w:rPr>
          <w:rFonts w:cs="Arial"/>
          <w:sz w:val="22"/>
          <w:szCs w:val="22"/>
        </w:rPr>
      </w:pPr>
      <w:r w:rsidRPr="006B6991">
        <w:rPr>
          <w:rFonts w:cs="Arial"/>
          <w:sz w:val="22"/>
          <w:szCs w:val="22"/>
        </w:rPr>
        <w:t>Discuss the licensee air sampling program, limitations, and resultant licensee actions with the licensee individual in charge of the air sampling program.</w:t>
      </w:r>
      <w:r w:rsidR="00C00871" w:rsidRPr="006B6991">
        <w:rPr>
          <w:rFonts w:cs="Arial"/>
          <w:sz w:val="22"/>
          <w:szCs w:val="22"/>
        </w:rPr>
        <w:br/>
      </w:r>
    </w:p>
    <w:p w:rsidR="00075416" w:rsidRPr="006B6991" w:rsidRDefault="00075416" w:rsidP="00C00871">
      <w:pPr>
        <w:pStyle w:val="2number"/>
        <w:jc w:val="left"/>
        <w:rPr>
          <w:rFonts w:cs="Arial"/>
          <w:sz w:val="22"/>
          <w:szCs w:val="22"/>
        </w:rPr>
      </w:pPr>
      <w:r w:rsidRPr="006B6991">
        <w:rPr>
          <w:rFonts w:cs="Arial"/>
          <w:sz w:val="22"/>
          <w:szCs w:val="22"/>
        </w:rPr>
        <w:t>Review results of air samples to determine if there were any results above action or restriction points.  Determine if actions required by procedures were taken, including determination of internal dose.  Determine whether air samples were properly measured utilizing calibrated equipment.</w:t>
      </w:r>
      <w:r w:rsidR="00C00871" w:rsidRPr="006B6991">
        <w:rPr>
          <w:rFonts w:cs="Arial"/>
          <w:sz w:val="22"/>
          <w:szCs w:val="22"/>
        </w:rPr>
        <w:br/>
      </w:r>
    </w:p>
    <w:p w:rsidR="00075416" w:rsidRPr="006B6991" w:rsidRDefault="00075416" w:rsidP="00C00871">
      <w:pPr>
        <w:pStyle w:val="2number"/>
        <w:jc w:val="left"/>
        <w:rPr>
          <w:rFonts w:cs="Arial"/>
          <w:sz w:val="22"/>
          <w:szCs w:val="22"/>
        </w:rPr>
      </w:pPr>
      <w:r w:rsidRPr="006B6991">
        <w:rPr>
          <w:rFonts w:cs="Arial"/>
          <w:sz w:val="22"/>
          <w:szCs w:val="22"/>
        </w:rPr>
        <w:t>Review the equipment used to analyze air samplers.  Review the latest calibration for this equipment.  Discuss with the technician the process for preparing and analyzing samples.</w:t>
      </w:r>
      <w:r w:rsidR="00C00871" w:rsidRPr="006B6991">
        <w:rPr>
          <w:rFonts w:cs="Arial"/>
          <w:sz w:val="22"/>
          <w:szCs w:val="22"/>
        </w:rPr>
        <w:br/>
      </w:r>
    </w:p>
    <w:p w:rsidR="00075416" w:rsidRPr="006B6991" w:rsidRDefault="00075416" w:rsidP="00C00871">
      <w:pPr>
        <w:pStyle w:val="2number"/>
        <w:jc w:val="left"/>
        <w:rPr>
          <w:rFonts w:cs="Arial"/>
          <w:sz w:val="22"/>
          <w:szCs w:val="22"/>
        </w:rPr>
      </w:pPr>
      <w:r w:rsidRPr="006B6991">
        <w:rPr>
          <w:rFonts w:cs="Arial"/>
          <w:sz w:val="22"/>
          <w:szCs w:val="22"/>
        </w:rPr>
        <w:t>Discuss with the individual in charge of the air sampling program the process for determining that lapel and stationary air samplers are representative.</w:t>
      </w:r>
      <w:r w:rsidR="00C00871" w:rsidRPr="006B6991">
        <w:rPr>
          <w:rFonts w:cs="Arial"/>
          <w:sz w:val="22"/>
          <w:szCs w:val="22"/>
        </w:rPr>
        <w:br/>
      </w:r>
    </w:p>
    <w:p w:rsidR="00CF3B66" w:rsidRDefault="00075416" w:rsidP="00C00871">
      <w:pPr>
        <w:pStyle w:val="2number"/>
        <w:widowControl/>
        <w:ind w:left="2708" w:hanging="634"/>
        <w:jc w:val="left"/>
        <w:rPr>
          <w:rFonts w:cs="Arial"/>
          <w:sz w:val="22"/>
          <w:szCs w:val="22"/>
        </w:rPr>
        <w:sectPr w:rsidR="00CF3B66" w:rsidSect="006E4BC9">
          <w:pgSz w:w="12240" w:h="15840" w:code="1"/>
          <w:pgMar w:top="1440" w:right="1440" w:bottom="1440" w:left="1440" w:header="1440" w:footer="1440" w:gutter="0"/>
          <w:cols w:space="720"/>
          <w:noEndnote/>
          <w:docGrid w:linePitch="326"/>
        </w:sectPr>
      </w:pPr>
      <w:r w:rsidRPr="006B6991">
        <w:rPr>
          <w:rFonts w:cs="Arial"/>
          <w:sz w:val="22"/>
          <w:szCs w:val="22"/>
        </w:rPr>
        <w:t>Meet with your supervisor</w:t>
      </w:r>
      <w:r w:rsidR="002267E8" w:rsidRPr="006B6991">
        <w:rPr>
          <w:rFonts w:cs="Arial"/>
          <w:sz w:val="22"/>
          <w:szCs w:val="22"/>
        </w:rPr>
        <w:t>, the person designated as a resource</w:t>
      </w:r>
      <w:r w:rsidRPr="006B6991">
        <w:rPr>
          <w:rFonts w:cs="Arial"/>
          <w:sz w:val="22"/>
          <w:szCs w:val="22"/>
        </w:rPr>
        <w:t xml:space="preserve"> or a qualified </w:t>
      </w:r>
      <w:r w:rsidR="0002689C" w:rsidRPr="006B6991">
        <w:rPr>
          <w:rFonts w:cs="Arial"/>
          <w:sz w:val="22"/>
          <w:szCs w:val="22"/>
        </w:rPr>
        <w:t xml:space="preserve">Fuel Facility </w:t>
      </w:r>
      <w:r w:rsidRPr="006B6991">
        <w:rPr>
          <w:rFonts w:cs="Arial"/>
          <w:sz w:val="22"/>
          <w:szCs w:val="22"/>
        </w:rPr>
        <w:t xml:space="preserve">Health Physics inspector to discuss any questions you may have as a result of these activities, and to </w:t>
      </w:r>
    </w:p>
    <w:p w:rsidR="00075416" w:rsidRPr="006B6991" w:rsidRDefault="00075416" w:rsidP="00CF3B66">
      <w:pPr>
        <w:pStyle w:val="2number"/>
        <w:widowControl/>
        <w:numPr>
          <w:ilvl w:val="0"/>
          <w:numId w:val="0"/>
        </w:numPr>
        <w:ind w:left="2708"/>
        <w:jc w:val="left"/>
        <w:rPr>
          <w:rFonts w:cs="Arial"/>
          <w:sz w:val="22"/>
          <w:szCs w:val="22"/>
        </w:rPr>
      </w:pPr>
      <w:proofErr w:type="gramStart"/>
      <w:r w:rsidRPr="006B6991">
        <w:rPr>
          <w:rFonts w:cs="Arial"/>
          <w:sz w:val="22"/>
          <w:szCs w:val="22"/>
        </w:rPr>
        <w:lastRenderedPageBreak/>
        <w:t>demonstrate</w:t>
      </w:r>
      <w:proofErr w:type="gramEnd"/>
      <w:r w:rsidRPr="006B6991">
        <w:rPr>
          <w:rFonts w:cs="Arial"/>
          <w:sz w:val="22"/>
          <w:szCs w:val="22"/>
        </w:rPr>
        <w:t xml:space="preserve"> that you can meet the evaluation criteria for this OJT.</w:t>
      </w:r>
      <w:r w:rsidR="00C00871" w:rsidRPr="006B6991">
        <w:rPr>
          <w:rFonts w:cs="Arial"/>
          <w:sz w:val="22"/>
          <w:szCs w:val="22"/>
        </w:rPr>
        <w:br/>
      </w:r>
    </w:p>
    <w:p w:rsidR="00C00871" w:rsidRPr="006B6991" w:rsidRDefault="00C00871" w:rsidP="00C00871">
      <w:pPr>
        <w:pStyle w:val="References"/>
        <w:jc w:val="left"/>
        <w:rPr>
          <w:rFonts w:cs="Arial"/>
          <w:b/>
          <w:sz w:val="22"/>
          <w:szCs w:val="22"/>
        </w:rPr>
      </w:pPr>
    </w:p>
    <w:p w:rsidR="00075416" w:rsidRPr="006B6991" w:rsidRDefault="00075416" w:rsidP="00C00871">
      <w:pPr>
        <w:pStyle w:val="References"/>
        <w:jc w:val="left"/>
        <w:rPr>
          <w:rFonts w:cs="Arial"/>
          <w:sz w:val="22"/>
          <w:szCs w:val="22"/>
        </w:rPr>
      </w:pPr>
      <w:r w:rsidRPr="006B6991">
        <w:rPr>
          <w:rFonts w:cs="Arial"/>
          <w:b/>
          <w:sz w:val="22"/>
          <w:szCs w:val="22"/>
        </w:rPr>
        <w:t>DOCUMENTATION:</w:t>
      </w:r>
      <w:r w:rsidRPr="006B6991">
        <w:rPr>
          <w:rFonts w:cs="Arial"/>
          <w:sz w:val="22"/>
          <w:szCs w:val="22"/>
        </w:rPr>
        <w:tab/>
      </w:r>
      <w:r w:rsidR="00BF49AC">
        <w:rPr>
          <w:rFonts w:cs="Arial"/>
          <w:sz w:val="22"/>
          <w:szCs w:val="22"/>
        </w:rPr>
        <w:tab/>
      </w:r>
      <w:r w:rsidR="002267E8" w:rsidRPr="006B6991">
        <w:rPr>
          <w:rFonts w:cs="Arial"/>
          <w:sz w:val="22"/>
          <w:szCs w:val="22"/>
        </w:rPr>
        <w:t xml:space="preserve">Fuel Facility </w:t>
      </w:r>
      <w:r w:rsidRPr="006B6991">
        <w:rPr>
          <w:rFonts w:cs="Arial"/>
          <w:sz w:val="22"/>
          <w:szCs w:val="22"/>
        </w:rPr>
        <w:t>Health Physics Inspector Proficiency Level Qualification Signature Card</w:t>
      </w:r>
      <w:r w:rsidR="002267E8" w:rsidRPr="006B6991">
        <w:rPr>
          <w:rFonts w:cs="Arial"/>
          <w:sz w:val="22"/>
          <w:szCs w:val="22"/>
        </w:rPr>
        <w:t>,</w:t>
      </w:r>
      <w:r w:rsidRPr="006B6991">
        <w:rPr>
          <w:rFonts w:cs="Arial"/>
          <w:sz w:val="22"/>
          <w:szCs w:val="22"/>
        </w:rPr>
        <w:t xml:space="preserve"> Item OJT-HP-2.</w:t>
      </w:r>
    </w:p>
    <w:p w:rsidR="00CF3B66" w:rsidRDefault="00CF3B66" w:rsidP="00075416">
      <w:pPr>
        <w:pStyle w:val="ISG"/>
        <w:rPr>
          <w:ins w:id="48" w:author="btc1" w:date="2014-06-19T09:38:00Z"/>
          <w:rFonts w:cs="Arial"/>
          <w:sz w:val="22"/>
          <w:szCs w:val="22"/>
        </w:rPr>
        <w:sectPr w:rsidR="00CF3B66" w:rsidSect="006E4BC9">
          <w:pgSz w:w="12240" w:h="15840" w:code="1"/>
          <w:pgMar w:top="1440" w:right="1440" w:bottom="1440" w:left="1440" w:header="1440" w:footer="1440" w:gutter="0"/>
          <w:cols w:space="720"/>
          <w:noEndnote/>
          <w:docGrid w:linePitch="326"/>
        </w:sectPr>
      </w:pPr>
    </w:p>
    <w:p w:rsidR="00075416" w:rsidRPr="006B6991" w:rsidRDefault="002267E8" w:rsidP="00075416">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On-the-Job Training</w:t>
      </w:r>
    </w:p>
    <w:p w:rsidR="00075416" w:rsidRPr="006B6991" w:rsidRDefault="00075416" w:rsidP="00075416">
      <w:pPr>
        <w:rPr>
          <w:sz w:val="22"/>
        </w:rPr>
      </w:pPr>
    </w:p>
    <w:p w:rsidR="00075416" w:rsidRPr="006B6991" w:rsidRDefault="00075416" w:rsidP="00BF49AC">
      <w:pPr>
        <w:pStyle w:val="topic"/>
        <w:jc w:val="left"/>
        <w:outlineLvl w:val="2"/>
        <w:rPr>
          <w:rFonts w:cs="Arial"/>
          <w:sz w:val="22"/>
          <w:szCs w:val="22"/>
        </w:rPr>
      </w:pPr>
      <w:bookmarkStart w:id="49" w:name="_Toc210444891"/>
      <w:r w:rsidRPr="006B6991">
        <w:rPr>
          <w:rFonts w:cs="Arial"/>
          <w:b/>
          <w:sz w:val="22"/>
          <w:szCs w:val="22"/>
        </w:rPr>
        <w:t>TOPIC:</w:t>
      </w:r>
      <w:r w:rsidRPr="006B6991">
        <w:rPr>
          <w:rFonts w:cs="Arial"/>
          <w:sz w:val="22"/>
          <w:szCs w:val="22"/>
        </w:rPr>
        <w:t xml:space="preserve">   </w:t>
      </w:r>
      <w:r w:rsidRPr="006B6991">
        <w:rPr>
          <w:rFonts w:cs="Arial"/>
          <w:sz w:val="22"/>
          <w:szCs w:val="22"/>
        </w:rPr>
        <w:tab/>
      </w:r>
      <w:r w:rsidRPr="006B6991">
        <w:rPr>
          <w:rFonts w:cs="Arial"/>
          <w:sz w:val="22"/>
          <w:szCs w:val="22"/>
        </w:rPr>
        <w:tab/>
        <w:t>(OJT-HP-3) Bioassay and In-vivo Counting</w:t>
      </w:r>
      <w:bookmarkEnd w:id="49"/>
      <w:r w:rsidR="00135550">
        <w:rPr>
          <w:rFonts w:cs="Arial"/>
          <w:sz w:val="22"/>
          <w:szCs w:val="22"/>
        </w:rPr>
        <w:fldChar w:fldCharType="begin"/>
      </w:r>
      <w:r w:rsidR="00135550">
        <w:instrText xml:space="preserve"> TC "</w:instrText>
      </w:r>
      <w:bookmarkStart w:id="50" w:name="_Toc383524522"/>
      <w:r w:rsidR="00135550" w:rsidRPr="003E3D34">
        <w:rPr>
          <w:rFonts w:cs="Arial"/>
          <w:sz w:val="22"/>
          <w:szCs w:val="22"/>
        </w:rPr>
        <w:instrText>(OJT-HP-3) Bioassay and In-vivo Counting</w:instrText>
      </w:r>
      <w:bookmarkEnd w:id="50"/>
      <w:r w:rsidR="00135550">
        <w:instrText xml:space="preserve">" \f C \l "2" </w:instrText>
      </w:r>
      <w:r w:rsidR="00135550">
        <w:rPr>
          <w:rFonts w:cs="Arial"/>
          <w:sz w:val="22"/>
          <w:szCs w:val="22"/>
        </w:rPr>
        <w:fldChar w:fldCharType="end"/>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topic"/>
        <w:jc w:val="left"/>
        <w:rPr>
          <w:rFonts w:cs="Arial"/>
          <w:sz w:val="22"/>
          <w:szCs w:val="22"/>
        </w:rPr>
      </w:pPr>
      <w:r w:rsidRPr="006B6991">
        <w:rPr>
          <w:rFonts w:cs="Arial"/>
          <w:b/>
          <w:sz w:val="22"/>
          <w:szCs w:val="22"/>
        </w:rPr>
        <w:t>PURPOSE:</w:t>
      </w:r>
      <w:r w:rsidRPr="006B6991">
        <w:rPr>
          <w:rFonts w:cs="Arial"/>
          <w:sz w:val="22"/>
          <w:szCs w:val="22"/>
        </w:rPr>
        <w:t xml:space="preserve"> </w:t>
      </w:r>
      <w:r w:rsidRPr="006B6991">
        <w:rPr>
          <w:rFonts w:cs="Arial"/>
          <w:sz w:val="22"/>
          <w:szCs w:val="22"/>
        </w:rPr>
        <w:tab/>
      </w:r>
      <w:r w:rsidRPr="006B6991">
        <w:rPr>
          <w:rFonts w:cs="Arial"/>
          <w:sz w:val="22"/>
          <w:szCs w:val="22"/>
        </w:rPr>
        <w:tab/>
        <w:t>The purpose of this training is to familiarize you with bioassay and in-vivo counting programs.</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 xml:space="preserve">COMPETENCY </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AREA:</w:t>
      </w:r>
      <w:r w:rsidRPr="006B6991">
        <w:rPr>
          <w:sz w:val="22"/>
        </w:rPr>
        <w:tab/>
      </w:r>
      <w:r w:rsidRPr="006B6991">
        <w:rPr>
          <w:sz w:val="22"/>
        </w:rPr>
        <w:tab/>
      </w:r>
      <w:r w:rsidR="00BF49AC">
        <w:rPr>
          <w:sz w:val="22"/>
        </w:rPr>
        <w:tab/>
      </w:r>
      <w:r w:rsidRPr="006B6991">
        <w:rPr>
          <w:sz w:val="22"/>
        </w:rPr>
        <w:t>TECHNICAL AREA EXPERTISE</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ab/>
      </w:r>
      <w:r w:rsidRPr="006B6991">
        <w:rPr>
          <w:sz w:val="22"/>
        </w:rPr>
        <w:tab/>
      </w:r>
      <w:r w:rsidRPr="006B6991">
        <w:rPr>
          <w:sz w:val="22"/>
        </w:rPr>
        <w:tab/>
      </w:r>
      <w:r w:rsidR="00BF49AC">
        <w:rPr>
          <w:sz w:val="22"/>
        </w:rPr>
        <w:tab/>
      </w:r>
      <w:r w:rsidRPr="006B6991">
        <w:rPr>
          <w:sz w:val="22"/>
        </w:rPr>
        <w:t>INSPECTION</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LEVEL OF</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EFFORT:</w:t>
      </w:r>
      <w:r w:rsidRPr="006B6991">
        <w:rPr>
          <w:sz w:val="22"/>
        </w:rPr>
        <w:tab/>
      </w:r>
      <w:r w:rsidR="00276713" w:rsidRPr="006B6991">
        <w:rPr>
          <w:sz w:val="22"/>
        </w:rPr>
        <w:t xml:space="preserve">         </w:t>
      </w:r>
      <w:r w:rsidRPr="006B6991">
        <w:rPr>
          <w:sz w:val="22"/>
        </w:rPr>
        <w:t>36 hours</w:t>
      </w:r>
    </w:p>
    <w:p w:rsidR="00276713" w:rsidRPr="006B6991" w:rsidRDefault="00276713"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tbl>
      <w:tblPr>
        <w:tblStyle w:val="TableGrid"/>
        <w:tblW w:w="0" w:type="auto"/>
        <w:tblInd w:w="1818" w:type="dxa"/>
        <w:tblLook w:val="01E0" w:firstRow="1" w:lastRow="1" w:firstColumn="1" w:lastColumn="1" w:noHBand="0" w:noVBand="0"/>
      </w:tblPr>
      <w:tblGrid>
        <w:gridCol w:w="7380"/>
      </w:tblGrid>
      <w:tr w:rsidR="00050CD2" w:rsidRPr="006B6991" w:rsidTr="00276713">
        <w:tc>
          <w:tcPr>
            <w:tcW w:w="7380" w:type="dxa"/>
          </w:tcPr>
          <w:p w:rsidR="00050CD2" w:rsidRPr="006B6991" w:rsidRDefault="00050CD2"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sz w:val="22"/>
              </w:rPr>
              <w:t>Note:  Successful completion of SG-HP-5 is a prerequisite to this training</w:t>
            </w:r>
          </w:p>
        </w:tc>
      </w:tr>
    </w:tbl>
    <w:p w:rsidR="00276713" w:rsidRPr="006B6991" w:rsidRDefault="00276713"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topic"/>
        <w:jc w:val="left"/>
        <w:rPr>
          <w:rFonts w:cs="Arial"/>
          <w:sz w:val="22"/>
          <w:szCs w:val="22"/>
        </w:rPr>
      </w:pPr>
      <w:r w:rsidRPr="006B6991">
        <w:rPr>
          <w:rFonts w:cs="Arial"/>
          <w:b/>
          <w:sz w:val="22"/>
          <w:szCs w:val="22"/>
        </w:rPr>
        <w:t>REFERENCES:</w:t>
      </w:r>
      <w:r w:rsidRPr="006B6991">
        <w:rPr>
          <w:rFonts w:cs="Arial"/>
          <w:sz w:val="22"/>
          <w:szCs w:val="22"/>
        </w:rPr>
        <w:tab/>
        <w:t xml:space="preserve">References used in SG-HP-5 related to bioassay and in-vivo counting </w:t>
      </w:r>
      <w:proofErr w:type="gramStart"/>
      <w:r w:rsidRPr="006B6991">
        <w:rPr>
          <w:rFonts w:cs="Arial"/>
          <w:sz w:val="22"/>
          <w:szCs w:val="22"/>
        </w:rPr>
        <w:t>are</w:t>
      </w:r>
      <w:proofErr w:type="gramEnd"/>
      <w:r w:rsidRPr="006B6991">
        <w:rPr>
          <w:rFonts w:cs="Arial"/>
          <w:sz w:val="22"/>
          <w:szCs w:val="22"/>
        </w:rPr>
        <w:t xml:space="preserve"> appropriate for this module.  Most of the efforts in this OJT will rely on licensee procedures and the license application.  Any references other than licensee procedures will be used to determine the regulatory stance that has been historically applied by the NRC for a given situation.  References selected should support the actual inspection effort.</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1number"/>
        <w:numPr>
          <w:ilvl w:val="0"/>
          <w:numId w:val="27"/>
        </w:numPr>
        <w:tabs>
          <w:tab w:val="left" w:pos="2707"/>
        </w:tabs>
        <w:jc w:val="left"/>
        <w:rPr>
          <w:rFonts w:cs="Arial"/>
          <w:sz w:val="22"/>
          <w:szCs w:val="22"/>
        </w:rPr>
      </w:pPr>
      <w:r w:rsidRPr="006B6991">
        <w:rPr>
          <w:rFonts w:cs="Arial"/>
          <w:sz w:val="22"/>
          <w:szCs w:val="22"/>
        </w:rPr>
        <w:t>Licensee urine sampling, analysis, and evaluation procedures.</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1number"/>
        <w:tabs>
          <w:tab w:val="left" w:pos="2707"/>
        </w:tabs>
        <w:jc w:val="left"/>
        <w:rPr>
          <w:rFonts w:cs="Arial"/>
          <w:sz w:val="22"/>
          <w:szCs w:val="22"/>
        </w:rPr>
      </w:pPr>
      <w:r w:rsidRPr="006B6991">
        <w:rPr>
          <w:rFonts w:cs="Arial"/>
          <w:sz w:val="22"/>
          <w:szCs w:val="22"/>
        </w:rPr>
        <w:t>Licensee lung counting and internal dose assessment procedures</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1number"/>
        <w:tabs>
          <w:tab w:val="left" w:pos="2707"/>
        </w:tabs>
        <w:jc w:val="left"/>
        <w:rPr>
          <w:rFonts w:cs="Arial"/>
          <w:sz w:val="22"/>
          <w:szCs w:val="22"/>
        </w:rPr>
      </w:pPr>
      <w:r w:rsidRPr="006B6991">
        <w:rPr>
          <w:rFonts w:cs="Arial"/>
          <w:sz w:val="22"/>
          <w:szCs w:val="22"/>
        </w:rPr>
        <w:t>Licensee fecal sampling, analysis, and evaluation procedures.</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1number"/>
        <w:tabs>
          <w:tab w:val="left" w:pos="2707"/>
        </w:tabs>
        <w:jc w:val="left"/>
        <w:rPr>
          <w:rFonts w:cs="Arial"/>
          <w:sz w:val="22"/>
          <w:szCs w:val="22"/>
        </w:rPr>
      </w:pPr>
      <w:r w:rsidRPr="006B6991">
        <w:rPr>
          <w:rFonts w:cs="Arial"/>
          <w:sz w:val="22"/>
          <w:szCs w:val="22"/>
        </w:rPr>
        <w:t>Licensee procedures for actions as a result of internal depositions.</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6B6991">
        <w:rPr>
          <w:b/>
          <w:sz w:val="22"/>
        </w:rPr>
        <w:t>EVALUATION</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6B6991">
        <w:rPr>
          <w:b/>
          <w:sz w:val="22"/>
        </w:rPr>
        <w:t>CRITERIA:</w:t>
      </w:r>
      <w:r w:rsidRPr="006B6991">
        <w:rPr>
          <w:sz w:val="22"/>
        </w:rPr>
        <w:tab/>
      </w:r>
      <w:r w:rsidR="007A16F6" w:rsidRPr="006B6991">
        <w:rPr>
          <w:sz w:val="22"/>
        </w:rPr>
        <w:t xml:space="preserve">         </w:t>
      </w:r>
      <w:r w:rsidRPr="006B6991">
        <w:rPr>
          <w:sz w:val="22"/>
        </w:rPr>
        <w:t xml:space="preserve">Upon </w:t>
      </w:r>
      <w:r w:rsidR="00276713" w:rsidRPr="006B6991">
        <w:rPr>
          <w:sz w:val="22"/>
        </w:rPr>
        <w:t>c</w:t>
      </w:r>
      <w:r w:rsidRPr="006B6991">
        <w:rPr>
          <w:sz w:val="22"/>
        </w:rPr>
        <w:t>ompletion of this training</w:t>
      </w:r>
      <w:r w:rsidR="00276713" w:rsidRPr="006B6991">
        <w:rPr>
          <w:sz w:val="22"/>
        </w:rPr>
        <w:t xml:space="preserve">, </w:t>
      </w:r>
      <w:r w:rsidRPr="006B6991">
        <w:rPr>
          <w:sz w:val="22"/>
        </w:rPr>
        <w:t>you should be able to:</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1number"/>
        <w:numPr>
          <w:ilvl w:val="0"/>
          <w:numId w:val="28"/>
        </w:numPr>
        <w:tabs>
          <w:tab w:val="left" w:pos="2707"/>
        </w:tabs>
        <w:jc w:val="left"/>
        <w:rPr>
          <w:rFonts w:cs="Arial"/>
          <w:sz w:val="22"/>
          <w:szCs w:val="22"/>
        </w:rPr>
      </w:pPr>
      <w:r w:rsidRPr="006B6991">
        <w:rPr>
          <w:rFonts w:cs="Arial"/>
          <w:sz w:val="22"/>
          <w:szCs w:val="22"/>
        </w:rPr>
        <w:t>Discuss bioassay, and in-vivo counting programs, limitations, and resultant licensee actions.</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1number"/>
        <w:tabs>
          <w:tab w:val="left" w:pos="2707"/>
        </w:tabs>
        <w:jc w:val="left"/>
        <w:rPr>
          <w:rFonts w:cs="Arial"/>
          <w:sz w:val="22"/>
          <w:szCs w:val="22"/>
        </w:rPr>
      </w:pPr>
      <w:r w:rsidRPr="006B6991">
        <w:rPr>
          <w:rFonts w:cs="Arial"/>
          <w:sz w:val="22"/>
          <w:szCs w:val="22"/>
        </w:rPr>
        <w:t>Discuss regulatory requirements for bioassay and in-vivo counting programs.</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1number"/>
        <w:tabs>
          <w:tab w:val="left" w:pos="2707"/>
        </w:tabs>
        <w:jc w:val="left"/>
        <w:rPr>
          <w:rFonts w:cs="Arial"/>
          <w:sz w:val="22"/>
          <w:szCs w:val="22"/>
        </w:rPr>
      </w:pPr>
      <w:r w:rsidRPr="006B6991">
        <w:rPr>
          <w:rFonts w:cs="Arial"/>
          <w:sz w:val="22"/>
          <w:szCs w:val="22"/>
        </w:rPr>
        <w:t>Describe the calibration techniques used for in-vivo counters.</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F3B66" w:rsidRDefault="00075416" w:rsidP="00FE55F9">
      <w:pPr>
        <w:pStyle w:val="1number"/>
        <w:tabs>
          <w:tab w:val="left" w:pos="2707"/>
        </w:tabs>
        <w:spacing w:after="240"/>
        <w:jc w:val="left"/>
        <w:rPr>
          <w:rFonts w:cs="Arial"/>
          <w:sz w:val="22"/>
          <w:szCs w:val="22"/>
        </w:rPr>
        <w:sectPr w:rsidR="00CF3B66" w:rsidSect="006E4BC9">
          <w:pgSz w:w="12240" w:h="15840" w:code="1"/>
          <w:pgMar w:top="1440" w:right="1440" w:bottom="1440" w:left="1440" w:header="1440" w:footer="1440" w:gutter="0"/>
          <w:cols w:space="720"/>
          <w:noEndnote/>
          <w:docGrid w:linePitch="326"/>
        </w:sectPr>
      </w:pPr>
      <w:r w:rsidRPr="006B6991">
        <w:rPr>
          <w:rFonts w:cs="Arial"/>
          <w:sz w:val="22"/>
          <w:szCs w:val="22"/>
        </w:rPr>
        <w:t>Describe the methods used for urine and fecal sample preparation, analysis, and evaluation, including typical action points for LEU and HEU.</w:t>
      </w:r>
    </w:p>
    <w:p w:rsidR="00075416" w:rsidRPr="006B6991" w:rsidRDefault="00075416" w:rsidP="00BF49AC">
      <w:pPr>
        <w:pStyle w:val="1number"/>
        <w:tabs>
          <w:tab w:val="left" w:pos="2707"/>
        </w:tabs>
        <w:jc w:val="left"/>
        <w:rPr>
          <w:rFonts w:cs="Arial"/>
          <w:sz w:val="22"/>
          <w:szCs w:val="22"/>
        </w:rPr>
      </w:pPr>
      <w:r w:rsidRPr="006B6991">
        <w:rPr>
          <w:rFonts w:cs="Arial"/>
          <w:sz w:val="22"/>
          <w:szCs w:val="22"/>
        </w:rPr>
        <w:lastRenderedPageBreak/>
        <w:t>Describe a routine bioassay and in-vivo counting program, including frequency and bases, for-cause sampling or counting, and relationship to the air sampling program.</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1number"/>
        <w:tabs>
          <w:tab w:val="left" w:pos="2707"/>
        </w:tabs>
        <w:jc w:val="left"/>
        <w:rPr>
          <w:rFonts w:cs="Arial"/>
          <w:sz w:val="22"/>
          <w:szCs w:val="22"/>
        </w:rPr>
      </w:pPr>
      <w:r w:rsidRPr="006B6991">
        <w:rPr>
          <w:rFonts w:cs="Arial"/>
          <w:sz w:val="22"/>
          <w:szCs w:val="22"/>
        </w:rPr>
        <w:t xml:space="preserve">Discuss licensee documentation that is used to </w:t>
      </w:r>
      <w:proofErr w:type="gramStart"/>
      <w:r w:rsidRPr="006B6991">
        <w:rPr>
          <w:rFonts w:cs="Arial"/>
          <w:sz w:val="22"/>
          <w:szCs w:val="22"/>
        </w:rPr>
        <w:t>identify,</w:t>
      </w:r>
      <w:proofErr w:type="gramEnd"/>
      <w:r w:rsidRPr="006B6991">
        <w:rPr>
          <w:rFonts w:cs="Arial"/>
          <w:sz w:val="22"/>
          <w:szCs w:val="22"/>
        </w:rPr>
        <w:t xml:space="preserve"> report and track problems involving personnel contaminations, unexpected exposures, radiological incidents, and events involving uncontrolled or unmonitored internal or external exposure of workers. </w:t>
      </w:r>
    </w:p>
    <w:p w:rsidR="00276713" w:rsidRPr="006B6991" w:rsidRDefault="00276713" w:rsidP="00BF49AC">
      <w:pPr>
        <w:pStyle w:val="1number"/>
        <w:numPr>
          <w:ilvl w:val="0"/>
          <w:numId w:val="0"/>
        </w:numPr>
        <w:tabs>
          <w:tab w:val="left" w:pos="2707"/>
        </w:tabs>
        <w:jc w:val="left"/>
        <w:rPr>
          <w:rFonts w:cs="Arial"/>
          <w:sz w:val="22"/>
          <w:szCs w:val="22"/>
        </w:rPr>
      </w:pPr>
    </w:p>
    <w:tbl>
      <w:tblPr>
        <w:tblStyle w:val="TableGrid"/>
        <w:tblW w:w="0" w:type="auto"/>
        <w:tblInd w:w="2808" w:type="dxa"/>
        <w:tblLook w:val="01E0" w:firstRow="1" w:lastRow="1" w:firstColumn="1" w:lastColumn="1" w:noHBand="0" w:noVBand="0"/>
      </w:tblPr>
      <w:tblGrid>
        <w:gridCol w:w="6480"/>
      </w:tblGrid>
      <w:tr w:rsidR="00276713" w:rsidRPr="006B6991" w:rsidTr="00276713">
        <w:tc>
          <w:tcPr>
            <w:tcW w:w="6480" w:type="dxa"/>
          </w:tcPr>
          <w:p w:rsidR="00276713" w:rsidRPr="006B6991" w:rsidRDefault="00276713" w:rsidP="00BF49AC">
            <w:pPr>
              <w:pStyle w:val="1number"/>
              <w:numPr>
                <w:ilvl w:val="0"/>
                <w:numId w:val="0"/>
              </w:numPr>
              <w:tabs>
                <w:tab w:val="left" w:pos="2707"/>
              </w:tabs>
              <w:jc w:val="left"/>
              <w:rPr>
                <w:rFonts w:cs="Arial"/>
                <w:sz w:val="22"/>
                <w:szCs w:val="22"/>
              </w:rPr>
            </w:pPr>
            <w:r w:rsidRPr="006B6991">
              <w:rPr>
                <w:rFonts w:cs="Arial"/>
                <w:sz w:val="22"/>
                <w:szCs w:val="22"/>
              </w:rPr>
              <w:t xml:space="preserve">NOTE: </w:t>
            </w:r>
            <w:r w:rsidR="00FE55F9">
              <w:rPr>
                <w:rFonts w:cs="Arial"/>
                <w:sz w:val="22"/>
                <w:szCs w:val="22"/>
              </w:rPr>
              <w:t xml:space="preserve"> </w:t>
            </w:r>
            <w:r w:rsidRPr="006B6991">
              <w:rPr>
                <w:rFonts w:cs="Arial"/>
                <w:sz w:val="22"/>
                <w:szCs w:val="22"/>
              </w:rPr>
              <w:t>The following tasks are to be performed concurrent with an inspection at an operational fuel facility under the direction of a qualified inspector.  Any unexpected findings or questions that you may have should be brought to the attention of the inspector.</w:t>
            </w:r>
          </w:p>
        </w:tc>
      </w:tr>
    </w:tbl>
    <w:p w:rsidR="00276713" w:rsidRPr="006B6991" w:rsidRDefault="00276713" w:rsidP="00BF49AC">
      <w:pPr>
        <w:pStyle w:val="1number"/>
        <w:numPr>
          <w:ilvl w:val="0"/>
          <w:numId w:val="0"/>
        </w:numPr>
        <w:tabs>
          <w:tab w:val="left" w:pos="2707"/>
        </w:tabs>
        <w:ind w:left="2074"/>
        <w:jc w:val="left"/>
        <w:rPr>
          <w:rFonts w:cs="Arial"/>
          <w:sz w:val="22"/>
          <w:szCs w:val="22"/>
        </w:rPr>
      </w:pPr>
    </w:p>
    <w:p w:rsidR="00075416" w:rsidRPr="006B6991" w:rsidRDefault="00075416" w:rsidP="00BF49AC">
      <w:pPr>
        <w:pStyle w:val="References"/>
        <w:jc w:val="left"/>
        <w:rPr>
          <w:rFonts w:cs="Arial"/>
          <w:sz w:val="22"/>
          <w:szCs w:val="22"/>
        </w:rPr>
      </w:pPr>
      <w:r w:rsidRPr="006B6991">
        <w:rPr>
          <w:rFonts w:cs="Arial"/>
          <w:b/>
          <w:sz w:val="22"/>
          <w:szCs w:val="22"/>
        </w:rPr>
        <w:t>TASKS:</w:t>
      </w:r>
      <w:r w:rsidRPr="006B6991">
        <w:rPr>
          <w:rFonts w:cs="Arial"/>
          <w:sz w:val="22"/>
          <w:szCs w:val="22"/>
        </w:rPr>
        <w:tab/>
      </w:r>
      <w:r w:rsidRPr="006B6991">
        <w:rPr>
          <w:rFonts w:cs="Arial"/>
          <w:sz w:val="22"/>
          <w:szCs w:val="22"/>
        </w:rPr>
        <w:tab/>
        <w:t>1.</w:t>
      </w:r>
      <w:r w:rsidRPr="006B6991">
        <w:rPr>
          <w:rFonts w:cs="Arial"/>
          <w:sz w:val="22"/>
          <w:szCs w:val="22"/>
        </w:rPr>
        <w:tab/>
        <w:t>Review results of urinalyses and in-vivo counts to determine if there were any results above action or restriction points.  Determine if actions required by procedures were taken, including determination of internal dose.  Determine whether urine samples or personnel were properly measured utilizing calibrated equipment.</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921627">
      <w:pPr>
        <w:pStyle w:val="2number"/>
        <w:numPr>
          <w:ilvl w:val="0"/>
          <w:numId w:val="29"/>
        </w:numPr>
        <w:tabs>
          <w:tab w:val="clear" w:pos="3063"/>
          <w:tab w:val="num" w:pos="2700"/>
        </w:tabs>
        <w:ind w:left="2700" w:hanging="630"/>
        <w:jc w:val="left"/>
        <w:rPr>
          <w:rFonts w:cs="Arial"/>
          <w:sz w:val="22"/>
          <w:szCs w:val="22"/>
        </w:rPr>
      </w:pPr>
      <w:r w:rsidRPr="006B6991">
        <w:rPr>
          <w:rFonts w:cs="Arial"/>
          <w:sz w:val="22"/>
          <w:szCs w:val="22"/>
        </w:rPr>
        <w:t>Review the most recent calibration of the in-vivo counter.  Review the counting facility and discuss operating procedures with the counter operator.</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2number"/>
        <w:tabs>
          <w:tab w:val="left" w:pos="2707"/>
        </w:tabs>
        <w:jc w:val="left"/>
        <w:rPr>
          <w:rFonts w:cs="Arial"/>
          <w:sz w:val="22"/>
          <w:szCs w:val="22"/>
        </w:rPr>
      </w:pPr>
      <w:r w:rsidRPr="006B6991">
        <w:rPr>
          <w:rFonts w:cs="Arial"/>
          <w:sz w:val="22"/>
          <w:szCs w:val="22"/>
        </w:rPr>
        <w:t>Review the equipment used to evaluate urine samples.  Review the latest calibration for this equipment.  Discuss with the technician the process for preparing and analyzing samples.</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2number"/>
        <w:tabs>
          <w:tab w:val="left" w:pos="2707"/>
        </w:tabs>
        <w:jc w:val="left"/>
        <w:rPr>
          <w:rFonts w:cs="Arial"/>
          <w:sz w:val="22"/>
          <w:szCs w:val="22"/>
        </w:rPr>
      </w:pPr>
      <w:r w:rsidRPr="006B6991">
        <w:rPr>
          <w:rFonts w:cs="Arial"/>
          <w:sz w:val="22"/>
          <w:szCs w:val="22"/>
        </w:rPr>
        <w:t>Discuss with the individual in charge of the bioassay program the process for fecal sampling and analysis.</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2number"/>
        <w:tabs>
          <w:tab w:val="left" w:pos="2707"/>
        </w:tabs>
        <w:jc w:val="left"/>
        <w:rPr>
          <w:rFonts w:cs="Arial"/>
          <w:sz w:val="22"/>
          <w:szCs w:val="22"/>
        </w:rPr>
      </w:pPr>
      <w:r w:rsidRPr="006B6991">
        <w:rPr>
          <w:rFonts w:cs="Arial"/>
          <w:sz w:val="22"/>
          <w:szCs w:val="22"/>
        </w:rPr>
        <w:t>Review air sample results, personnel contaminations, and event evaluations to determine if bioassays or lung counts were made per the license.  Discuss the relationship of bioassay sampling and in-vivo results to air sampling with the individual in charge of the program.</w:t>
      </w:r>
    </w:p>
    <w:p w:rsidR="00075416" w:rsidRPr="006B6991"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6B6991" w:rsidRDefault="00075416" w:rsidP="00BF49AC">
      <w:pPr>
        <w:pStyle w:val="2number"/>
        <w:tabs>
          <w:tab w:val="left" w:pos="2707"/>
        </w:tabs>
        <w:jc w:val="left"/>
        <w:rPr>
          <w:rFonts w:cs="Arial"/>
          <w:sz w:val="22"/>
          <w:szCs w:val="22"/>
        </w:rPr>
      </w:pPr>
      <w:r w:rsidRPr="006B6991">
        <w:rPr>
          <w:rFonts w:cs="Arial"/>
          <w:sz w:val="22"/>
          <w:szCs w:val="22"/>
        </w:rPr>
        <w:t>Meet with your supervisor</w:t>
      </w:r>
      <w:r w:rsidR="002267E8" w:rsidRPr="006B6991">
        <w:rPr>
          <w:rFonts w:cs="Arial"/>
          <w:sz w:val="22"/>
          <w:szCs w:val="22"/>
        </w:rPr>
        <w:t>, the person designated as a resource</w:t>
      </w:r>
      <w:r w:rsidRPr="006B6991">
        <w:rPr>
          <w:rFonts w:cs="Arial"/>
          <w:sz w:val="22"/>
          <w:szCs w:val="22"/>
        </w:rPr>
        <w:t xml:space="preserve"> or a qualified </w:t>
      </w:r>
      <w:r w:rsidR="0002689C" w:rsidRPr="006B6991">
        <w:rPr>
          <w:rFonts w:cs="Arial"/>
          <w:sz w:val="22"/>
          <w:szCs w:val="22"/>
        </w:rPr>
        <w:t xml:space="preserve">Fuel Facility </w:t>
      </w:r>
      <w:r w:rsidRPr="006B6991">
        <w:rPr>
          <w:rFonts w:cs="Arial"/>
          <w:sz w:val="22"/>
          <w:szCs w:val="22"/>
        </w:rPr>
        <w:t>Health Physics inspector to discuss any questions you may have as a result of these activities and to demonstrate that you can meet the evaluation criteria for this OJT.</w:t>
      </w:r>
    </w:p>
    <w:p w:rsidR="00276713" w:rsidRPr="006B6991" w:rsidRDefault="00276713" w:rsidP="00BF49AC">
      <w:pPr>
        <w:pStyle w:val="2number"/>
        <w:numPr>
          <w:ilvl w:val="0"/>
          <w:numId w:val="0"/>
        </w:numPr>
        <w:tabs>
          <w:tab w:val="left" w:pos="2707"/>
        </w:tabs>
        <w:jc w:val="left"/>
        <w:rPr>
          <w:rFonts w:cs="Arial"/>
          <w:sz w:val="22"/>
          <w:szCs w:val="22"/>
        </w:rPr>
      </w:pPr>
    </w:p>
    <w:p w:rsidR="00CF3B66" w:rsidRDefault="00075416" w:rsidP="00BF49AC">
      <w:pPr>
        <w:pStyle w:val="References"/>
        <w:widowControl/>
        <w:jc w:val="left"/>
        <w:rPr>
          <w:rFonts w:cs="Arial"/>
          <w:sz w:val="22"/>
          <w:szCs w:val="22"/>
        </w:rPr>
        <w:sectPr w:rsidR="00CF3B66" w:rsidSect="006E4BC9">
          <w:pgSz w:w="12240" w:h="15840" w:code="1"/>
          <w:pgMar w:top="1440" w:right="1440" w:bottom="1440" w:left="1440" w:header="1440" w:footer="1440" w:gutter="0"/>
          <w:cols w:space="720"/>
          <w:noEndnote/>
          <w:docGrid w:linePitch="326"/>
        </w:sectPr>
      </w:pPr>
      <w:r w:rsidRPr="006B6991">
        <w:rPr>
          <w:rFonts w:cs="Arial"/>
          <w:b/>
          <w:sz w:val="22"/>
          <w:szCs w:val="22"/>
        </w:rPr>
        <w:t>DOCUMENTATION:</w:t>
      </w:r>
      <w:r w:rsidRPr="006B6991">
        <w:rPr>
          <w:rFonts w:cs="Arial"/>
          <w:sz w:val="22"/>
          <w:szCs w:val="22"/>
        </w:rPr>
        <w:tab/>
      </w:r>
      <w:r w:rsidR="00BF49AC">
        <w:rPr>
          <w:rFonts w:cs="Arial"/>
          <w:sz w:val="22"/>
          <w:szCs w:val="22"/>
        </w:rPr>
        <w:tab/>
      </w:r>
      <w:r w:rsidR="002267E8" w:rsidRPr="006B6991">
        <w:rPr>
          <w:rFonts w:cs="Arial"/>
          <w:sz w:val="22"/>
          <w:szCs w:val="22"/>
        </w:rPr>
        <w:t xml:space="preserve">Fuel Facility </w:t>
      </w:r>
      <w:r w:rsidRPr="006B6991">
        <w:rPr>
          <w:rFonts w:cs="Arial"/>
          <w:sz w:val="22"/>
          <w:szCs w:val="22"/>
        </w:rPr>
        <w:t>Health Physics Inspector Proficiency Level Qualification Signature Card</w:t>
      </w:r>
      <w:r w:rsidR="002267E8" w:rsidRPr="006B6991">
        <w:rPr>
          <w:rFonts w:cs="Arial"/>
          <w:sz w:val="22"/>
          <w:szCs w:val="22"/>
        </w:rPr>
        <w:t>,</w:t>
      </w:r>
      <w:r w:rsidRPr="006B6991">
        <w:rPr>
          <w:rFonts w:cs="Arial"/>
          <w:sz w:val="22"/>
          <w:szCs w:val="22"/>
        </w:rPr>
        <w:t xml:space="preserve"> Item OJT-HP-3.</w:t>
      </w:r>
    </w:p>
    <w:p w:rsidR="00075416" w:rsidRPr="006B6991" w:rsidRDefault="002267E8" w:rsidP="00C00871">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On-the-Job Training</w:t>
      </w: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topic"/>
        <w:jc w:val="left"/>
        <w:outlineLvl w:val="2"/>
        <w:rPr>
          <w:rFonts w:cs="Arial"/>
          <w:sz w:val="22"/>
          <w:szCs w:val="22"/>
        </w:rPr>
      </w:pPr>
      <w:bookmarkStart w:id="51" w:name="_Toc210444892"/>
      <w:r w:rsidRPr="00BF49AC">
        <w:rPr>
          <w:rFonts w:cs="Arial"/>
          <w:b/>
          <w:sz w:val="22"/>
          <w:szCs w:val="22"/>
        </w:rPr>
        <w:t>TOPIC:</w:t>
      </w:r>
      <w:r w:rsidRPr="00BF49AC">
        <w:rPr>
          <w:rFonts w:cs="Arial"/>
          <w:sz w:val="22"/>
          <w:szCs w:val="22"/>
        </w:rPr>
        <w:tab/>
      </w:r>
      <w:r w:rsidRPr="00BF49AC">
        <w:rPr>
          <w:rFonts w:cs="Arial"/>
          <w:sz w:val="22"/>
          <w:szCs w:val="22"/>
        </w:rPr>
        <w:tab/>
      </w:r>
      <w:r w:rsidR="00BF49AC">
        <w:rPr>
          <w:rFonts w:cs="Arial"/>
          <w:sz w:val="22"/>
          <w:szCs w:val="22"/>
        </w:rPr>
        <w:tab/>
      </w:r>
      <w:r w:rsidRPr="00BF49AC">
        <w:rPr>
          <w:rFonts w:cs="Arial"/>
          <w:sz w:val="22"/>
          <w:szCs w:val="22"/>
        </w:rPr>
        <w:t>(OJT-HP-4) Radioactive Material Transportation</w:t>
      </w:r>
      <w:bookmarkEnd w:id="51"/>
      <w:r w:rsidR="00135550">
        <w:rPr>
          <w:rFonts w:cs="Arial"/>
          <w:sz w:val="22"/>
          <w:szCs w:val="22"/>
        </w:rPr>
        <w:fldChar w:fldCharType="begin"/>
      </w:r>
      <w:r w:rsidR="00135550">
        <w:instrText xml:space="preserve"> TC "</w:instrText>
      </w:r>
      <w:bookmarkStart w:id="52" w:name="_Toc383524523"/>
      <w:r w:rsidR="00135550" w:rsidRPr="003E3D34">
        <w:rPr>
          <w:rFonts w:cs="Arial"/>
          <w:sz w:val="22"/>
          <w:szCs w:val="22"/>
        </w:rPr>
        <w:instrText>(OJT-HP-4) Radioactive Material Transportation</w:instrText>
      </w:r>
      <w:bookmarkEnd w:id="52"/>
      <w:r w:rsidR="00135550">
        <w:instrText xml:space="preserve">" \f C \l "2" </w:instrText>
      </w:r>
      <w:r w:rsidR="00135550">
        <w:rPr>
          <w:rFonts w:cs="Arial"/>
          <w:sz w:val="22"/>
          <w:szCs w:val="22"/>
        </w:rPr>
        <w:fldChar w:fldCharType="end"/>
      </w: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FE55F9">
      <w:pPr>
        <w:pStyle w:val="topic"/>
        <w:jc w:val="left"/>
        <w:rPr>
          <w:rFonts w:cs="Arial"/>
          <w:sz w:val="22"/>
          <w:szCs w:val="22"/>
        </w:rPr>
      </w:pPr>
      <w:r w:rsidRPr="00BF49AC">
        <w:rPr>
          <w:rFonts w:cs="Arial"/>
          <w:b/>
          <w:sz w:val="22"/>
          <w:szCs w:val="22"/>
        </w:rPr>
        <w:t>PURPOSE:</w:t>
      </w:r>
      <w:r w:rsidRPr="00BF49AC">
        <w:rPr>
          <w:rFonts w:cs="Arial"/>
          <w:sz w:val="22"/>
          <w:szCs w:val="22"/>
        </w:rPr>
        <w:tab/>
      </w:r>
      <w:r w:rsidRPr="00BF49AC">
        <w:rPr>
          <w:rFonts w:cs="Arial"/>
          <w:sz w:val="22"/>
          <w:szCs w:val="22"/>
        </w:rPr>
        <w:tab/>
        <w:t xml:space="preserve">The purpose of this OJT training is to provide you tasks and information that will familiarize you with the inspection requirements contained in procedure IP 86740, “Inspection of Transportation Activities”, to allow you to independently conduct inspections in this area. </w:t>
      </w:r>
      <w:r w:rsidR="00FE55F9">
        <w:rPr>
          <w:rFonts w:cs="Arial"/>
          <w:sz w:val="22"/>
          <w:szCs w:val="22"/>
        </w:rPr>
        <w:t xml:space="preserve"> </w:t>
      </w:r>
      <w:r w:rsidRPr="00BF49AC">
        <w:rPr>
          <w:rFonts w:cs="Arial"/>
          <w:sz w:val="22"/>
          <w:szCs w:val="22"/>
        </w:rPr>
        <w:t xml:space="preserve">The licensee’s radioactive material processing and shipping programs are required 10 CFR Part 20 and 10 CFR Part 71, and DOT’s regulations contained in 49 CFR Parts 100-189.  </w:t>
      </w: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 xml:space="preserve">COMPETENCY  </w:t>
      </w: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AREA:</w:t>
      </w:r>
      <w:r w:rsidRPr="00BF49AC">
        <w:rPr>
          <w:sz w:val="22"/>
        </w:rPr>
        <w:tab/>
      </w:r>
      <w:r w:rsidRPr="00BF49AC">
        <w:rPr>
          <w:sz w:val="22"/>
        </w:rPr>
        <w:tab/>
      </w:r>
      <w:r w:rsidR="00BF49AC">
        <w:rPr>
          <w:sz w:val="22"/>
        </w:rPr>
        <w:tab/>
      </w:r>
      <w:r w:rsidRPr="00BF49AC">
        <w:rPr>
          <w:sz w:val="22"/>
        </w:rPr>
        <w:t>INSPECTION</w:t>
      </w: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sz w:val="22"/>
        </w:rPr>
        <w:tab/>
      </w:r>
      <w:r w:rsidRPr="00BF49AC">
        <w:rPr>
          <w:sz w:val="22"/>
        </w:rPr>
        <w:tab/>
      </w:r>
      <w:r w:rsidRPr="00BF49AC">
        <w:rPr>
          <w:sz w:val="22"/>
        </w:rPr>
        <w:tab/>
      </w:r>
      <w:r w:rsidR="00BF49AC">
        <w:rPr>
          <w:sz w:val="22"/>
        </w:rPr>
        <w:tab/>
      </w:r>
      <w:r w:rsidRPr="00BF49AC">
        <w:rPr>
          <w:sz w:val="22"/>
        </w:rPr>
        <w:t>TECHNICAL AREA EXPERTISE</w:t>
      </w: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 xml:space="preserve">LEVEL OF  </w:t>
      </w: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EFFORT:</w:t>
      </w:r>
      <w:r w:rsidRPr="00BF49AC">
        <w:rPr>
          <w:sz w:val="22"/>
        </w:rPr>
        <w:tab/>
      </w:r>
      <w:r w:rsidR="002267E8" w:rsidRPr="00BF49AC">
        <w:rPr>
          <w:sz w:val="22"/>
        </w:rPr>
        <w:tab/>
      </w:r>
      <w:r w:rsidRPr="00BF49AC">
        <w:rPr>
          <w:sz w:val="22"/>
        </w:rPr>
        <w:t>40 hours</w:t>
      </w: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FE55F9">
      <w:pPr>
        <w:pStyle w:val="topic"/>
        <w:jc w:val="left"/>
        <w:rPr>
          <w:rFonts w:cs="Arial"/>
          <w:sz w:val="22"/>
          <w:szCs w:val="22"/>
        </w:rPr>
      </w:pPr>
      <w:r w:rsidRPr="00BF49AC">
        <w:rPr>
          <w:rFonts w:cs="Arial"/>
          <w:b/>
          <w:sz w:val="22"/>
          <w:szCs w:val="22"/>
        </w:rPr>
        <w:t>REFERENCES:</w:t>
      </w:r>
      <w:r w:rsidRPr="00BF49AC">
        <w:rPr>
          <w:rFonts w:cs="Arial"/>
          <w:sz w:val="22"/>
          <w:szCs w:val="22"/>
        </w:rPr>
        <w:tab/>
        <w:t>References used in SG-HP-4 are appropriate for this module.  Most of the efforts in this OJT will rely on licensee procedures and the license application.  References selected should support the actual inspection effort.</w:t>
      </w: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C00871">
      <w:pPr>
        <w:pStyle w:val="1number"/>
        <w:numPr>
          <w:ilvl w:val="0"/>
          <w:numId w:val="30"/>
        </w:numPr>
        <w:tabs>
          <w:tab w:val="left" w:pos="2707"/>
        </w:tabs>
        <w:rPr>
          <w:rFonts w:cs="Arial"/>
          <w:sz w:val="22"/>
          <w:szCs w:val="22"/>
        </w:rPr>
      </w:pPr>
      <w:r w:rsidRPr="00BF49AC">
        <w:rPr>
          <w:rFonts w:cs="Arial"/>
          <w:sz w:val="22"/>
          <w:szCs w:val="22"/>
        </w:rPr>
        <w:t>Licensee licensed material shipping and transportation procedures.</w:t>
      </w: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C00871">
      <w:pPr>
        <w:pStyle w:val="1number"/>
        <w:tabs>
          <w:tab w:val="left" w:pos="2707"/>
        </w:tabs>
        <w:rPr>
          <w:rFonts w:cs="Arial"/>
          <w:sz w:val="22"/>
          <w:szCs w:val="22"/>
        </w:rPr>
      </w:pPr>
      <w:r w:rsidRPr="00BF49AC">
        <w:rPr>
          <w:rFonts w:cs="Arial"/>
          <w:sz w:val="22"/>
          <w:szCs w:val="22"/>
        </w:rPr>
        <w:t>Licensee procedures for transportation QA.</w:t>
      </w: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 xml:space="preserve">EVALUATION </w:t>
      </w:r>
    </w:p>
    <w:p w:rsidR="00075416" w:rsidRPr="00BF49AC" w:rsidRDefault="00075416"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CRITERIA:</w:t>
      </w:r>
      <w:r w:rsidRPr="00BF49AC">
        <w:rPr>
          <w:sz w:val="22"/>
        </w:rPr>
        <w:tab/>
      </w:r>
      <w:r w:rsidR="007A16F6" w:rsidRPr="00BF49AC">
        <w:rPr>
          <w:sz w:val="22"/>
        </w:rPr>
        <w:t xml:space="preserve">         </w:t>
      </w:r>
      <w:r w:rsidRPr="00BF49AC">
        <w:rPr>
          <w:sz w:val="22"/>
        </w:rPr>
        <w:t>Upon completion of the tasks, you should be able to:</w:t>
      </w:r>
    </w:p>
    <w:p w:rsidR="00075416" w:rsidRPr="00BF49AC" w:rsidRDefault="00075416"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FE55F9">
      <w:pPr>
        <w:pStyle w:val="1number"/>
        <w:numPr>
          <w:ilvl w:val="0"/>
          <w:numId w:val="31"/>
        </w:numPr>
        <w:tabs>
          <w:tab w:val="left" w:pos="2707"/>
        </w:tabs>
        <w:jc w:val="left"/>
        <w:rPr>
          <w:rFonts w:cs="Arial"/>
          <w:sz w:val="22"/>
          <w:szCs w:val="22"/>
        </w:rPr>
      </w:pPr>
      <w:r w:rsidRPr="00BF49AC">
        <w:rPr>
          <w:rFonts w:cs="Arial"/>
          <w:sz w:val="22"/>
          <w:szCs w:val="22"/>
        </w:rPr>
        <w:t xml:space="preserve">Discuss the packaging, labeling, and marking requirements for various types of radioactive materials packages which are expected to be shipped from the facility. Identify in NUREG-1660 and 49 CFR the specific labeling and placarding requirements. </w:t>
      </w:r>
    </w:p>
    <w:p w:rsidR="00075416" w:rsidRPr="00BF49AC" w:rsidRDefault="00075416"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FE55F9">
      <w:pPr>
        <w:pStyle w:val="1number"/>
        <w:tabs>
          <w:tab w:val="left" w:pos="2707"/>
        </w:tabs>
        <w:jc w:val="left"/>
        <w:rPr>
          <w:rFonts w:cs="Arial"/>
          <w:sz w:val="22"/>
          <w:szCs w:val="22"/>
        </w:rPr>
      </w:pPr>
      <w:r w:rsidRPr="00BF49AC">
        <w:rPr>
          <w:rFonts w:cs="Arial"/>
          <w:sz w:val="22"/>
          <w:szCs w:val="22"/>
        </w:rPr>
        <w:t>Discuss the manifesting and placarding requirements for the various types of radioactive materials packages you inspected.  Show in NUREG 1660 the specific requirements.</w:t>
      </w:r>
      <w:r w:rsidR="00FE55F9">
        <w:rPr>
          <w:rFonts w:cs="Arial"/>
          <w:sz w:val="22"/>
          <w:szCs w:val="22"/>
        </w:rPr>
        <w:t xml:space="preserve"> </w:t>
      </w:r>
      <w:r w:rsidRPr="00BF49AC">
        <w:rPr>
          <w:rFonts w:cs="Arial"/>
          <w:sz w:val="22"/>
          <w:szCs w:val="22"/>
        </w:rPr>
        <w:t xml:space="preserve"> Discuss conformance with NUREG/BR-0204.</w:t>
      </w:r>
    </w:p>
    <w:p w:rsidR="00075416" w:rsidRPr="00BF49AC" w:rsidRDefault="00075416"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Default="00075416" w:rsidP="00FE55F9">
      <w:pPr>
        <w:pStyle w:val="1number"/>
        <w:tabs>
          <w:tab w:val="left" w:pos="2707"/>
        </w:tabs>
        <w:jc w:val="left"/>
        <w:rPr>
          <w:rFonts w:cs="Arial"/>
          <w:sz w:val="22"/>
          <w:szCs w:val="22"/>
        </w:rPr>
      </w:pPr>
      <w:r w:rsidRPr="00BF49AC">
        <w:rPr>
          <w:rFonts w:cs="Arial"/>
          <w:sz w:val="22"/>
          <w:szCs w:val="22"/>
        </w:rPr>
        <w:t xml:space="preserve">For typical product and </w:t>
      </w:r>
      <w:proofErr w:type="spellStart"/>
      <w:r w:rsidRPr="00BF49AC">
        <w:rPr>
          <w:rFonts w:cs="Arial"/>
          <w:sz w:val="22"/>
          <w:szCs w:val="22"/>
        </w:rPr>
        <w:t>radwaste</w:t>
      </w:r>
      <w:proofErr w:type="spellEnd"/>
      <w:r w:rsidRPr="00BF49AC">
        <w:rPr>
          <w:rFonts w:cs="Arial"/>
          <w:sz w:val="22"/>
          <w:szCs w:val="22"/>
        </w:rPr>
        <w:t xml:space="preserve"> shipments, identify the allowable radiation and contamination dose limits specified in regulatory documents 49 CFR 100-189, and compare and contrast them with the values the licensee identified. </w:t>
      </w:r>
    </w:p>
    <w:p w:rsidR="00CF3B66" w:rsidRPr="00BF49AC" w:rsidRDefault="00CF3B66" w:rsidP="00CF3B66">
      <w:pPr>
        <w:pStyle w:val="1number"/>
        <w:numPr>
          <w:ilvl w:val="0"/>
          <w:numId w:val="0"/>
        </w:numPr>
        <w:ind w:left="2707"/>
        <w:jc w:val="left"/>
        <w:rPr>
          <w:rFonts w:cs="Arial"/>
          <w:sz w:val="22"/>
          <w:szCs w:val="22"/>
        </w:rPr>
      </w:pPr>
    </w:p>
    <w:p w:rsidR="00CF3B66" w:rsidRDefault="00075416" w:rsidP="00FE55F9">
      <w:pPr>
        <w:pStyle w:val="1number"/>
        <w:tabs>
          <w:tab w:val="left" w:pos="2707"/>
        </w:tabs>
        <w:jc w:val="left"/>
        <w:rPr>
          <w:rFonts w:cs="Arial"/>
          <w:sz w:val="22"/>
          <w:szCs w:val="22"/>
        </w:rPr>
        <w:sectPr w:rsidR="00CF3B66" w:rsidSect="006E4BC9">
          <w:pgSz w:w="12240" w:h="15840" w:code="1"/>
          <w:pgMar w:top="1440" w:right="1440" w:bottom="1440" w:left="1440" w:header="1440" w:footer="1440" w:gutter="0"/>
          <w:cols w:space="720"/>
          <w:noEndnote/>
          <w:docGrid w:linePitch="326"/>
        </w:sectPr>
      </w:pPr>
      <w:r w:rsidRPr="00BF49AC">
        <w:rPr>
          <w:rFonts w:cs="Arial"/>
          <w:sz w:val="22"/>
          <w:szCs w:val="22"/>
        </w:rPr>
        <w:t xml:space="preserve">Discuss the HAZMAT training and emergency response program </w:t>
      </w:r>
    </w:p>
    <w:p w:rsidR="00075416" w:rsidRPr="00BF49AC" w:rsidRDefault="00075416" w:rsidP="00CF3B66">
      <w:pPr>
        <w:pStyle w:val="1number"/>
        <w:numPr>
          <w:ilvl w:val="0"/>
          <w:numId w:val="0"/>
        </w:numPr>
        <w:ind w:left="2707"/>
        <w:jc w:val="left"/>
        <w:rPr>
          <w:rFonts w:cs="Arial"/>
          <w:sz w:val="22"/>
          <w:szCs w:val="22"/>
        </w:rPr>
      </w:pPr>
      <w:proofErr w:type="gramStart"/>
      <w:r w:rsidRPr="00BF49AC">
        <w:rPr>
          <w:rFonts w:cs="Arial"/>
          <w:sz w:val="22"/>
          <w:szCs w:val="22"/>
        </w:rPr>
        <w:lastRenderedPageBreak/>
        <w:t>used</w:t>
      </w:r>
      <w:proofErr w:type="gramEnd"/>
      <w:r w:rsidRPr="00BF49AC">
        <w:rPr>
          <w:rFonts w:cs="Arial"/>
          <w:sz w:val="22"/>
          <w:szCs w:val="22"/>
        </w:rPr>
        <w:t xml:space="preserve"> by the licensee to meet regulatory requirements. </w:t>
      </w:r>
      <w:r w:rsidR="00FE55F9">
        <w:rPr>
          <w:rFonts w:cs="Arial"/>
          <w:sz w:val="22"/>
          <w:szCs w:val="22"/>
        </w:rPr>
        <w:t xml:space="preserve"> </w:t>
      </w:r>
      <w:r w:rsidRPr="00BF49AC">
        <w:rPr>
          <w:rFonts w:cs="Arial"/>
          <w:sz w:val="22"/>
          <w:szCs w:val="22"/>
        </w:rPr>
        <w:t>Discuss this information relative to guidance in Information Notices 92-62, 92-72, 95-09, and 49 CFR.</w:t>
      </w:r>
    </w:p>
    <w:p w:rsidR="00075416" w:rsidRPr="00BF49AC" w:rsidRDefault="00075416" w:rsidP="00C008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FE55F9">
      <w:pPr>
        <w:pStyle w:val="1number"/>
        <w:tabs>
          <w:tab w:val="left" w:pos="2707"/>
        </w:tabs>
        <w:jc w:val="left"/>
        <w:rPr>
          <w:rFonts w:cs="Arial"/>
          <w:sz w:val="22"/>
          <w:szCs w:val="22"/>
        </w:rPr>
      </w:pPr>
      <w:r w:rsidRPr="00BF49AC">
        <w:rPr>
          <w:rFonts w:cs="Arial"/>
          <w:sz w:val="22"/>
          <w:szCs w:val="22"/>
        </w:rPr>
        <w:t>Locate Certificates of Compliance (COC) and discuss the checks required by the COC before shipment.</w:t>
      </w:r>
    </w:p>
    <w:p w:rsidR="00075416" w:rsidRPr="00BF49AC" w:rsidRDefault="00075416"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276713" w:rsidRPr="00BF49AC" w:rsidRDefault="00075416" w:rsidP="00FE55F9">
      <w:pPr>
        <w:pStyle w:val="1number"/>
        <w:tabs>
          <w:tab w:val="left" w:pos="2707"/>
        </w:tabs>
        <w:jc w:val="left"/>
        <w:rPr>
          <w:rFonts w:cs="Arial"/>
          <w:sz w:val="22"/>
          <w:szCs w:val="22"/>
        </w:rPr>
      </w:pPr>
      <w:r w:rsidRPr="00BF49AC">
        <w:rPr>
          <w:rFonts w:cs="Arial"/>
          <w:sz w:val="22"/>
          <w:szCs w:val="22"/>
        </w:rPr>
        <w:t>Discuss the licensee’s corrective action program in the area of radioactive material shipping.</w:t>
      </w:r>
    </w:p>
    <w:p w:rsidR="00276713" w:rsidRPr="00BF49AC" w:rsidRDefault="00276713" w:rsidP="00FE55F9">
      <w:pPr>
        <w:pStyle w:val="1number"/>
        <w:numPr>
          <w:ilvl w:val="0"/>
          <w:numId w:val="0"/>
        </w:numPr>
        <w:tabs>
          <w:tab w:val="left" w:pos="2707"/>
        </w:tabs>
        <w:ind w:left="2074"/>
        <w:jc w:val="left"/>
        <w:rPr>
          <w:rFonts w:cs="Arial"/>
          <w:sz w:val="22"/>
          <w:szCs w:val="22"/>
        </w:rPr>
      </w:pPr>
    </w:p>
    <w:tbl>
      <w:tblPr>
        <w:tblStyle w:val="TableGrid"/>
        <w:tblW w:w="0" w:type="auto"/>
        <w:tblInd w:w="2891" w:type="dxa"/>
        <w:tblLook w:val="01E0" w:firstRow="1" w:lastRow="1" w:firstColumn="1" w:lastColumn="1" w:noHBand="0" w:noVBand="0"/>
      </w:tblPr>
      <w:tblGrid>
        <w:gridCol w:w="6480"/>
      </w:tblGrid>
      <w:tr w:rsidR="00276713" w:rsidRPr="00BF49AC" w:rsidTr="00276713">
        <w:tc>
          <w:tcPr>
            <w:tcW w:w="6480" w:type="dxa"/>
          </w:tcPr>
          <w:p w:rsidR="00276713" w:rsidRPr="00BF49AC" w:rsidRDefault="00276713"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sz w:val="22"/>
              </w:rPr>
              <w:t xml:space="preserve">NOTE: </w:t>
            </w:r>
            <w:r w:rsidR="00FE55F9">
              <w:rPr>
                <w:sz w:val="22"/>
              </w:rPr>
              <w:t xml:space="preserve"> </w:t>
            </w:r>
            <w:r w:rsidRPr="00BF49AC">
              <w:rPr>
                <w:sz w:val="22"/>
              </w:rPr>
              <w:t>The following tasks are to be performed concurrent with an inspection at an operational fuel facility under the direction of a qualified inspector.  Any unexpected findings or questions that you may have should be brought to the attention of the inspector.</w:t>
            </w:r>
          </w:p>
        </w:tc>
      </w:tr>
    </w:tbl>
    <w:p w:rsidR="00276713" w:rsidRPr="00BF49AC" w:rsidRDefault="00276713"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CF3B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070"/>
        <w:rPr>
          <w:sz w:val="22"/>
        </w:rPr>
      </w:pPr>
      <w:r w:rsidRPr="00BF49AC">
        <w:rPr>
          <w:b/>
          <w:sz w:val="22"/>
        </w:rPr>
        <w:t>TASKS:</w:t>
      </w:r>
      <w:r w:rsidRPr="00BF49AC">
        <w:rPr>
          <w:sz w:val="22"/>
        </w:rPr>
        <w:tab/>
        <w:t>1.</w:t>
      </w:r>
      <w:r w:rsidRPr="00BF49AC">
        <w:rPr>
          <w:sz w:val="22"/>
        </w:rPr>
        <w:tab/>
        <w:t>Review and familiarize yourself with the documents listed in the reference list.</w:t>
      </w:r>
      <w:r w:rsidR="00FE55F9">
        <w:rPr>
          <w:sz w:val="22"/>
        </w:rPr>
        <w:t xml:space="preserve"> </w:t>
      </w:r>
      <w:r w:rsidRPr="00BF49AC">
        <w:rPr>
          <w:sz w:val="22"/>
        </w:rPr>
        <w:t xml:space="preserve"> Specifically, identify the purpose of each document and what guidance the document does provide. </w:t>
      </w:r>
    </w:p>
    <w:p w:rsidR="00075416" w:rsidRPr="00BF49AC" w:rsidRDefault="00075416"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921627">
      <w:pPr>
        <w:pStyle w:val="2number"/>
        <w:numPr>
          <w:ilvl w:val="0"/>
          <w:numId w:val="32"/>
        </w:numPr>
        <w:tabs>
          <w:tab w:val="clear" w:pos="3063"/>
          <w:tab w:val="num" w:pos="2700"/>
        </w:tabs>
        <w:ind w:left="2700" w:hanging="630"/>
        <w:jc w:val="left"/>
        <w:rPr>
          <w:rFonts w:cs="Arial"/>
          <w:sz w:val="22"/>
          <w:szCs w:val="22"/>
        </w:rPr>
      </w:pPr>
      <w:r w:rsidRPr="00BF49AC">
        <w:rPr>
          <w:rFonts w:cs="Arial"/>
          <w:sz w:val="22"/>
          <w:szCs w:val="22"/>
        </w:rPr>
        <w:t xml:space="preserve">Review the licensee’s implementation of the regulations in the area of training and emergency response as specified in 49 CFR. </w:t>
      </w:r>
    </w:p>
    <w:p w:rsidR="002267E8" w:rsidRPr="00BF49AC" w:rsidRDefault="002267E8" w:rsidP="00FE55F9">
      <w:pPr>
        <w:pStyle w:val="2number"/>
        <w:numPr>
          <w:ilvl w:val="0"/>
          <w:numId w:val="0"/>
        </w:numPr>
        <w:tabs>
          <w:tab w:val="left" w:pos="2707"/>
        </w:tabs>
        <w:ind w:left="2074"/>
        <w:jc w:val="left"/>
        <w:rPr>
          <w:rFonts w:cs="Arial"/>
          <w:sz w:val="22"/>
          <w:szCs w:val="22"/>
        </w:rPr>
      </w:pPr>
    </w:p>
    <w:p w:rsidR="00075416" w:rsidRPr="00BF49AC" w:rsidRDefault="00075416" w:rsidP="00FE55F9">
      <w:pPr>
        <w:pStyle w:val="2number"/>
        <w:tabs>
          <w:tab w:val="left" w:pos="2707"/>
        </w:tabs>
        <w:jc w:val="left"/>
        <w:rPr>
          <w:rFonts w:cs="Arial"/>
          <w:sz w:val="22"/>
          <w:szCs w:val="22"/>
        </w:rPr>
      </w:pPr>
      <w:r w:rsidRPr="00BF49AC">
        <w:rPr>
          <w:rFonts w:cs="Arial"/>
          <w:sz w:val="22"/>
          <w:szCs w:val="22"/>
        </w:rPr>
        <w:t>Select at least five non-exempt radioactive materials shipments and review for compliance with all appropriate regulatory requirements, including conformance with the container certificate of compliance for the packages used.</w:t>
      </w:r>
    </w:p>
    <w:p w:rsidR="00075416" w:rsidRPr="00BF49AC" w:rsidRDefault="00075416"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FE55F9">
      <w:pPr>
        <w:pStyle w:val="2number"/>
        <w:tabs>
          <w:tab w:val="left" w:pos="2707"/>
        </w:tabs>
        <w:jc w:val="left"/>
        <w:rPr>
          <w:rFonts w:cs="Arial"/>
          <w:sz w:val="22"/>
          <w:szCs w:val="22"/>
        </w:rPr>
      </w:pPr>
      <w:r w:rsidRPr="00BF49AC">
        <w:rPr>
          <w:rFonts w:cs="Arial"/>
          <w:sz w:val="22"/>
          <w:szCs w:val="22"/>
        </w:rPr>
        <w:t>Observe the packaging, surveying, labeling, marking, vehicle checks, emergency instruction, disposal manifests, shipping papers, and loading of a radioactive waste shipment (preferably a non-exempt shipment).  Inter-compare your findings with applicable regulatory requirements.</w:t>
      </w:r>
    </w:p>
    <w:p w:rsidR="00075416" w:rsidRPr="00BF49AC" w:rsidRDefault="00075416"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FE55F9">
      <w:pPr>
        <w:pStyle w:val="2number"/>
        <w:tabs>
          <w:tab w:val="left" w:pos="2707"/>
        </w:tabs>
        <w:jc w:val="left"/>
        <w:rPr>
          <w:rFonts w:cs="Arial"/>
          <w:sz w:val="22"/>
          <w:szCs w:val="22"/>
        </w:rPr>
      </w:pPr>
      <w:r w:rsidRPr="00BF49AC">
        <w:rPr>
          <w:rFonts w:cs="Arial"/>
          <w:sz w:val="22"/>
          <w:szCs w:val="22"/>
        </w:rPr>
        <w:t>Review records of (and if possible observe), licensee QA checks of a shipment.</w:t>
      </w:r>
    </w:p>
    <w:p w:rsidR="00075416" w:rsidRPr="00BF49AC" w:rsidRDefault="00075416"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FE55F9">
      <w:pPr>
        <w:pStyle w:val="2number"/>
        <w:tabs>
          <w:tab w:val="left" w:pos="2707"/>
        </w:tabs>
        <w:jc w:val="left"/>
        <w:rPr>
          <w:rFonts w:cs="Arial"/>
          <w:sz w:val="22"/>
          <w:szCs w:val="22"/>
        </w:rPr>
      </w:pPr>
      <w:r w:rsidRPr="00BF49AC">
        <w:rPr>
          <w:rFonts w:cs="Arial"/>
          <w:sz w:val="22"/>
          <w:szCs w:val="22"/>
        </w:rPr>
        <w:t>Review corrective action reports in the area of transportation to identify problems in this area and to understand the licensee’s corrective action process.</w:t>
      </w:r>
    </w:p>
    <w:p w:rsidR="00075416" w:rsidRPr="00BF49AC" w:rsidRDefault="00075416" w:rsidP="00FE55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23CCF" w:rsidRDefault="00CF3B66" w:rsidP="00CF3B66">
      <w:pPr>
        <w:pStyle w:val="2number"/>
        <w:numPr>
          <w:ilvl w:val="0"/>
          <w:numId w:val="0"/>
        </w:numPr>
        <w:tabs>
          <w:tab w:val="left" w:pos="2707"/>
        </w:tabs>
        <w:ind w:left="2707" w:hanging="633"/>
        <w:jc w:val="left"/>
        <w:rPr>
          <w:rFonts w:cs="Arial"/>
          <w:b/>
          <w:sz w:val="22"/>
          <w:szCs w:val="22"/>
        </w:rPr>
      </w:pPr>
      <w:r>
        <w:rPr>
          <w:rFonts w:cs="Arial"/>
          <w:sz w:val="22"/>
          <w:szCs w:val="22"/>
        </w:rPr>
        <w:t>7.</w:t>
      </w:r>
      <w:r>
        <w:rPr>
          <w:rFonts w:cs="Arial"/>
          <w:sz w:val="22"/>
          <w:szCs w:val="22"/>
        </w:rPr>
        <w:tab/>
      </w:r>
      <w:r w:rsidR="00075416" w:rsidRPr="00CF3B66">
        <w:rPr>
          <w:rFonts w:cs="Arial"/>
          <w:sz w:val="22"/>
          <w:szCs w:val="22"/>
        </w:rPr>
        <w:t>Meet with your supervisor</w:t>
      </w:r>
      <w:r w:rsidR="002267E8" w:rsidRPr="00CF3B66">
        <w:rPr>
          <w:rFonts w:cs="Arial"/>
          <w:sz w:val="22"/>
          <w:szCs w:val="22"/>
        </w:rPr>
        <w:t>, the person designated as a resource</w:t>
      </w:r>
      <w:r w:rsidR="00075416" w:rsidRPr="00CF3B66">
        <w:rPr>
          <w:rFonts w:cs="Arial"/>
          <w:sz w:val="22"/>
          <w:szCs w:val="22"/>
        </w:rPr>
        <w:t xml:space="preserve"> or a qualified </w:t>
      </w:r>
      <w:r w:rsidR="0002689C" w:rsidRPr="00CF3B66">
        <w:rPr>
          <w:rFonts w:cs="Arial"/>
          <w:sz w:val="22"/>
          <w:szCs w:val="22"/>
        </w:rPr>
        <w:t xml:space="preserve">Fuel Facility </w:t>
      </w:r>
      <w:r w:rsidR="00075416" w:rsidRPr="00CF3B66">
        <w:rPr>
          <w:rFonts w:cs="Arial"/>
          <w:sz w:val="22"/>
          <w:szCs w:val="22"/>
        </w:rPr>
        <w:t>Health Physics inspector to discuss any questions you may have as a result of these activities and to demonstrate that you can meet the evaluation criteria for this OJT.</w:t>
      </w:r>
    </w:p>
    <w:p w:rsidR="00CF3B66" w:rsidRPr="00CF3B66" w:rsidRDefault="00CF3B66" w:rsidP="00CF3B66">
      <w:pPr>
        <w:pStyle w:val="2number"/>
        <w:numPr>
          <w:ilvl w:val="0"/>
          <w:numId w:val="0"/>
        </w:numPr>
        <w:tabs>
          <w:tab w:val="left" w:pos="2707"/>
        </w:tabs>
        <w:ind w:left="2707" w:hanging="633"/>
        <w:jc w:val="left"/>
        <w:rPr>
          <w:rFonts w:cs="Arial"/>
          <w:sz w:val="22"/>
          <w:szCs w:val="22"/>
        </w:rPr>
      </w:pPr>
    </w:p>
    <w:p w:rsidR="00075416" w:rsidRPr="00BF49AC" w:rsidRDefault="00075416" w:rsidP="00FE55F9">
      <w:pPr>
        <w:pStyle w:val="References"/>
        <w:jc w:val="left"/>
        <w:rPr>
          <w:rFonts w:cs="Arial"/>
          <w:sz w:val="22"/>
          <w:szCs w:val="22"/>
        </w:rPr>
      </w:pPr>
      <w:r w:rsidRPr="00BF49AC">
        <w:rPr>
          <w:rFonts w:cs="Arial"/>
          <w:b/>
          <w:sz w:val="22"/>
          <w:szCs w:val="22"/>
        </w:rPr>
        <w:t>DOCUMENTATION:</w:t>
      </w:r>
      <w:r w:rsidRPr="00BF49AC">
        <w:rPr>
          <w:rFonts w:cs="Arial"/>
          <w:sz w:val="22"/>
          <w:szCs w:val="22"/>
        </w:rPr>
        <w:tab/>
      </w:r>
      <w:r w:rsidR="00BF49AC">
        <w:rPr>
          <w:rFonts w:cs="Arial"/>
          <w:sz w:val="22"/>
          <w:szCs w:val="22"/>
        </w:rPr>
        <w:tab/>
      </w:r>
      <w:r w:rsidR="002267E8" w:rsidRPr="00BF49AC">
        <w:rPr>
          <w:rFonts w:cs="Arial"/>
          <w:sz w:val="22"/>
          <w:szCs w:val="22"/>
        </w:rPr>
        <w:t xml:space="preserve">Fuel Facility </w:t>
      </w:r>
      <w:r w:rsidRPr="00BF49AC">
        <w:rPr>
          <w:rFonts w:cs="Arial"/>
          <w:sz w:val="22"/>
          <w:szCs w:val="22"/>
        </w:rPr>
        <w:t>Health Physics Inspector Proficiency Level Qualification Signature Card</w:t>
      </w:r>
      <w:r w:rsidR="002267E8" w:rsidRPr="00BF49AC">
        <w:rPr>
          <w:rFonts w:cs="Arial"/>
          <w:sz w:val="22"/>
          <w:szCs w:val="22"/>
        </w:rPr>
        <w:t>,</w:t>
      </w:r>
      <w:r w:rsidRPr="00BF49AC">
        <w:rPr>
          <w:rFonts w:cs="Arial"/>
          <w:sz w:val="22"/>
          <w:szCs w:val="22"/>
        </w:rPr>
        <w:t xml:space="preserve"> </w:t>
      </w:r>
      <w:r w:rsidR="002267E8" w:rsidRPr="00BF49AC">
        <w:rPr>
          <w:rFonts w:cs="Arial"/>
          <w:sz w:val="22"/>
          <w:szCs w:val="22"/>
        </w:rPr>
        <w:t>I</w:t>
      </w:r>
      <w:r w:rsidRPr="00BF49AC">
        <w:rPr>
          <w:rFonts w:cs="Arial"/>
          <w:sz w:val="22"/>
          <w:szCs w:val="22"/>
        </w:rPr>
        <w:t>tem OJT-HP-4</w:t>
      </w:r>
    </w:p>
    <w:p w:rsidR="00CF3B66" w:rsidRDefault="00CF3B66" w:rsidP="00075416">
      <w:pPr>
        <w:pStyle w:val="ISG"/>
        <w:rPr>
          <w:ins w:id="53" w:author="btc1" w:date="2014-06-19T09:39:00Z"/>
          <w:rFonts w:cs="Arial"/>
          <w:sz w:val="22"/>
          <w:szCs w:val="22"/>
        </w:rPr>
        <w:sectPr w:rsidR="00CF3B66" w:rsidSect="006E4BC9">
          <w:pgSz w:w="12240" w:h="15840" w:code="1"/>
          <w:pgMar w:top="1440" w:right="1440" w:bottom="1440" w:left="1440" w:header="1440" w:footer="1440" w:gutter="0"/>
          <w:cols w:space="720"/>
          <w:noEndnote/>
          <w:docGrid w:linePitch="326"/>
        </w:sectPr>
      </w:pPr>
    </w:p>
    <w:p w:rsidR="00075416" w:rsidRPr="006B6991" w:rsidRDefault="002267E8" w:rsidP="00075416">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On-the-Job Training</w:t>
      </w:r>
    </w:p>
    <w:p w:rsidR="00423CCF" w:rsidRPr="006B6991" w:rsidRDefault="00423CCF" w:rsidP="00423CCF">
      <w:pPr>
        <w:pStyle w:val="topic"/>
        <w:outlineLvl w:val="2"/>
        <w:rPr>
          <w:rFonts w:cs="Arial"/>
          <w:b/>
          <w:sz w:val="22"/>
          <w:szCs w:val="22"/>
        </w:rPr>
      </w:pPr>
      <w:bookmarkStart w:id="54" w:name="_Toc210444893"/>
    </w:p>
    <w:p w:rsidR="00075416" w:rsidRPr="00BF49AC" w:rsidRDefault="00075416" w:rsidP="00BF49AC">
      <w:pPr>
        <w:pStyle w:val="topic"/>
        <w:jc w:val="left"/>
        <w:outlineLvl w:val="2"/>
        <w:rPr>
          <w:rFonts w:cs="Arial"/>
          <w:sz w:val="22"/>
          <w:szCs w:val="22"/>
        </w:rPr>
      </w:pPr>
      <w:r w:rsidRPr="00BF49AC">
        <w:rPr>
          <w:rFonts w:cs="Arial"/>
          <w:b/>
          <w:sz w:val="22"/>
          <w:szCs w:val="22"/>
        </w:rPr>
        <w:t>TOPIC:</w:t>
      </w:r>
      <w:r w:rsidRPr="00BF49AC">
        <w:rPr>
          <w:rFonts w:cs="Arial"/>
          <w:sz w:val="22"/>
          <w:szCs w:val="22"/>
        </w:rPr>
        <w:tab/>
      </w:r>
      <w:r w:rsidRPr="00BF49AC">
        <w:rPr>
          <w:rFonts w:cs="Arial"/>
          <w:sz w:val="22"/>
          <w:szCs w:val="22"/>
        </w:rPr>
        <w:tab/>
      </w:r>
      <w:r w:rsidR="00BF49AC">
        <w:rPr>
          <w:rFonts w:cs="Arial"/>
          <w:sz w:val="22"/>
          <w:szCs w:val="22"/>
        </w:rPr>
        <w:tab/>
      </w:r>
      <w:r w:rsidRPr="00BF49AC">
        <w:rPr>
          <w:rFonts w:cs="Arial"/>
          <w:sz w:val="22"/>
          <w:szCs w:val="22"/>
        </w:rPr>
        <w:t xml:space="preserve">(OJT-HP-5) Solid </w:t>
      </w:r>
      <w:proofErr w:type="spellStart"/>
      <w:r w:rsidRPr="00BF49AC">
        <w:rPr>
          <w:rFonts w:cs="Arial"/>
          <w:sz w:val="22"/>
          <w:szCs w:val="22"/>
        </w:rPr>
        <w:t>Radwaste</w:t>
      </w:r>
      <w:proofErr w:type="spellEnd"/>
      <w:r w:rsidRPr="00BF49AC">
        <w:rPr>
          <w:rFonts w:cs="Arial"/>
          <w:sz w:val="22"/>
          <w:szCs w:val="22"/>
        </w:rPr>
        <w:t xml:space="preserve"> Management and Processing</w:t>
      </w:r>
      <w:bookmarkEnd w:id="54"/>
      <w:r w:rsidR="00135550">
        <w:rPr>
          <w:rFonts w:cs="Arial"/>
          <w:sz w:val="22"/>
          <w:szCs w:val="22"/>
        </w:rPr>
        <w:fldChar w:fldCharType="begin"/>
      </w:r>
      <w:r w:rsidR="00135550">
        <w:instrText xml:space="preserve"> TC "</w:instrText>
      </w:r>
      <w:bookmarkStart w:id="55" w:name="_Toc383524524"/>
      <w:r w:rsidR="00135550" w:rsidRPr="003E3D34">
        <w:rPr>
          <w:rFonts w:cs="Arial"/>
          <w:sz w:val="22"/>
          <w:szCs w:val="22"/>
        </w:rPr>
        <w:instrText xml:space="preserve">(OJT-HP-5) Solid </w:instrText>
      </w:r>
      <w:proofErr w:type="spellStart"/>
      <w:r w:rsidR="00135550" w:rsidRPr="003E3D34">
        <w:rPr>
          <w:rFonts w:cs="Arial"/>
          <w:sz w:val="22"/>
          <w:szCs w:val="22"/>
        </w:rPr>
        <w:instrText>Radwaste</w:instrText>
      </w:r>
      <w:proofErr w:type="spellEnd"/>
      <w:r w:rsidR="00135550" w:rsidRPr="003E3D34">
        <w:rPr>
          <w:rFonts w:cs="Arial"/>
          <w:sz w:val="22"/>
          <w:szCs w:val="22"/>
        </w:rPr>
        <w:instrText xml:space="preserve"> Management and Processing</w:instrText>
      </w:r>
      <w:bookmarkEnd w:id="55"/>
      <w:r w:rsidR="00135550">
        <w:instrText xml:space="preserve">" \f C \l "2" </w:instrText>
      </w:r>
      <w:r w:rsidR="00135550">
        <w:rPr>
          <w:rFonts w:cs="Arial"/>
          <w:sz w:val="22"/>
          <w:szCs w:val="22"/>
        </w:rPr>
        <w:fldChar w:fldCharType="end"/>
      </w:r>
    </w:p>
    <w:p w:rsidR="00423CCF" w:rsidRPr="00BF49AC" w:rsidRDefault="00423CCF" w:rsidP="00BF49AC">
      <w:pPr>
        <w:pStyle w:val="topic"/>
        <w:jc w:val="left"/>
        <w:rPr>
          <w:rFonts w:cs="Arial"/>
          <w:b/>
          <w:sz w:val="22"/>
          <w:szCs w:val="22"/>
        </w:rPr>
      </w:pPr>
    </w:p>
    <w:p w:rsidR="00075416" w:rsidRPr="00BF49AC" w:rsidRDefault="00075416" w:rsidP="00BF49AC">
      <w:pPr>
        <w:pStyle w:val="topic"/>
        <w:jc w:val="left"/>
        <w:rPr>
          <w:rFonts w:cs="Arial"/>
          <w:sz w:val="22"/>
          <w:szCs w:val="22"/>
        </w:rPr>
      </w:pPr>
      <w:r w:rsidRPr="00BF49AC">
        <w:rPr>
          <w:rFonts w:cs="Arial"/>
          <w:b/>
          <w:sz w:val="22"/>
          <w:szCs w:val="22"/>
        </w:rPr>
        <w:t>PURPOSE:</w:t>
      </w:r>
      <w:r w:rsidRPr="00BF49AC">
        <w:rPr>
          <w:rFonts w:cs="Arial"/>
          <w:sz w:val="22"/>
          <w:szCs w:val="22"/>
        </w:rPr>
        <w:tab/>
      </w:r>
      <w:r w:rsidRPr="00BF49AC">
        <w:rPr>
          <w:rFonts w:cs="Arial"/>
          <w:sz w:val="22"/>
          <w:szCs w:val="22"/>
        </w:rPr>
        <w:tab/>
        <w:t xml:space="preserve">The purpose of this OJT is to provide you tasks and information that will familiarize you with the inspection requirements contained in the solid </w:t>
      </w:r>
      <w:proofErr w:type="spellStart"/>
      <w:r w:rsidRPr="00BF49AC">
        <w:rPr>
          <w:rFonts w:cs="Arial"/>
          <w:sz w:val="22"/>
          <w:szCs w:val="22"/>
        </w:rPr>
        <w:t>radwaste</w:t>
      </w:r>
      <w:proofErr w:type="spellEnd"/>
      <w:r w:rsidRPr="00BF49AC">
        <w:rPr>
          <w:rFonts w:cs="Arial"/>
          <w:sz w:val="22"/>
          <w:szCs w:val="22"/>
        </w:rPr>
        <w:t xml:space="preserve"> sections of IP 88035, “Radioactive Waste Management,” and IP 84850, “Radioactive Waste Management - Inspection of Waste Generator Requirements of 10 CFR 20 and 10 CFR 61.”</w:t>
      </w:r>
    </w:p>
    <w:p w:rsidR="00423CCF" w:rsidRPr="00BF49AC" w:rsidRDefault="00423CCF"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 xml:space="preserve">COMPETENCY  </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AREA:</w:t>
      </w:r>
      <w:r w:rsidRPr="00BF49AC">
        <w:rPr>
          <w:sz w:val="22"/>
        </w:rPr>
        <w:tab/>
      </w:r>
      <w:r w:rsidRPr="00BF49AC">
        <w:rPr>
          <w:sz w:val="22"/>
        </w:rPr>
        <w:tab/>
      </w:r>
      <w:r w:rsidR="00423CCF" w:rsidRPr="00BF49AC">
        <w:rPr>
          <w:sz w:val="22"/>
        </w:rPr>
        <w:tab/>
      </w:r>
      <w:r w:rsidRPr="00BF49AC">
        <w:rPr>
          <w:sz w:val="22"/>
        </w:rPr>
        <w:t>INSPECTION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sz w:val="22"/>
        </w:rPr>
        <w:tab/>
      </w:r>
      <w:r w:rsidRPr="00BF49AC">
        <w:rPr>
          <w:sz w:val="22"/>
        </w:rPr>
        <w:tab/>
      </w:r>
      <w:r w:rsidRPr="00BF49AC">
        <w:rPr>
          <w:sz w:val="22"/>
        </w:rPr>
        <w:tab/>
      </w:r>
      <w:r w:rsidR="00423CCF" w:rsidRPr="00BF49AC">
        <w:rPr>
          <w:sz w:val="22"/>
        </w:rPr>
        <w:tab/>
      </w:r>
      <w:r w:rsidRPr="00BF49AC">
        <w:rPr>
          <w:sz w:val="22"/>
        </w:rPr>
        <w:t>TECHNICAL AREA EXPERTISE</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LEVEL OF</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EFFORT</w:t>
      </w:r>
      <w:r w:rsidRPr="00BF49AC">
        <w:rPr>
          <w:sz w:val="22"/>
        </w:rPr>
        <w:t>:</w:t>
      </w:r>
      <w:r w:rsidRPr="00BF49AC">
        <w:rPr>
          <w:sz w:val="22"/>
        </w:rPr>
        <w:tab/>
      </w:r>
      <w:r w:rsidR="002267E8" w:rsidRPr="00BF49AC">
        <w:rPr>
          <w:sz w:val="22"/>
        </w:rPr>
        <w:tab/>
      </w:r>
      <w:r w:rsidRPr="00BF49AC">
        <w:rPr>
          <w:sz w:val="22"/>
        </w:rPr>
        <w:t>40 hours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topic"/>
        <w:jc w:val="left"/>
        <w:rPr>
          <w:rFonts w:cs="Arial"/>
          <w:sz w:val="22"/>
          <w:szCs w:val="22"/>
        </w:rPr>
      </w:pPr>
      <w:r w:rsidRPr="00BF49AC">
        <w:rPr>
          <w:rFonts w:cs="Arial"/>
          <w:b/>
          <w:sz w:val="22"/>
          <w:szCs w:val="22"/>
        </w:rPr>
        <w:t>REFERENCES:</w:t>
      </w:r>
      <w:r w:rsidRPr="00BF49AC">
        <w:rPr>
          <w:rFonts w:cs="Arial"/>
          <w:sz w:val="22"/>
          <w:szCs w:val="22"/>
        </w:rPr>
        <w:tab/>
        <w:t>References used in SG-HP-5 are appropriate for this module.  Most of the efforts in this OJT will rely on licensee procedures and the license application.  References selected should support the actual inspection effort.</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numPr>
          <w:ilvl w:val="0"/>
          <w:numId w:val="33"/>
        </w:numPr>
        <w:tabs>
          <w:tab w:val="left" w:pos="2707"/>
        </w:tabs>
        <w:jc w:val="left"/>
        <w:rPr>
          <w:rFonts w:cs="Arial"/>
          <w:sz w:val="22"/>
          <w:szCs w:val="22"/>
        </w:rPr>
      </w:pPr>
      <w:r w:rsidRPr="00BF49AC">
        <w:rPr>
          <w:rFonts w:cs="Arial"/>
          <w:sz w:val="22"/>
          <w:szCs w:val="22"/>
        </w:rPr>
        <w:t>Licensee solid waste processing procedures, including, where applicable, incinerator operation, waste sorting, compaction, and other processing.</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Licensee procedures for release of materials for unrestricted use.</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 xml:space="preserve">EVALUATION </w:t>
      </w:r>
    </w:p>
    <w:p w:rsidR="00075416" w:rsidRPr="00BF49AC" w:rsidRDefault="00075416" w:rsidP="00BF49AC">
      <w:pPr>
        <w:pStyle w:val="topic"/>
        <w:jc w:val="left"/>
        <w:rPr>
          <w:rFonts w:cs="Arial"/>
          <w:sz w:val="22"/>
          <w:szCs w:val="22"/>
        </w:rPr>
      </w:pPr>
      <w:r w:rsidRPr="00BF49AC">
        <w:rPr>
          <w:rFonts w:cs="Arial"/>
          <w:b/>
          <w:sz w:val="22"/>
          <w:szCs w:val="22"/>
        </w:rPr>
        <w:t>CRITERIA:</w:t>
      </w:r>
      <w:r w:rsidRPr="00BF49AC">
        <w:rPr>
          <w:rFonts w:cs="Arial"/>
          <w:sz w:val="22"/>
          <w:szCs w:val="22"/>
        </w:rPr>
        <w:tab/>
      </w:r>
      <w:r w:rsidRPr="00BF49AC">
        <w:rPr>
          <w:rFonts w:cs="Arial"/>
          <w:sz w:val="22"/>
          <w:szCs w:val="22"/>
        </w:rPr>
        <w:tab/>
        <w:t xml:space="preserve">Upon completion of the tasks, you should be able to describe the inspection requirements contained in the solid </w:t>
      </w:r>
      <w:proofErr w:type="spellStart"/>
      <w:r w:rsidRPr="00BF49AC">
        <w:rPr>
          <w:rFonts w:cs="Arial"/>
          <w:sz w:val="22"/>
          <w:szCs w:val="22"/>
        </w:rPr>
        <w:t>radwaste</w:t>
      </w:r>
      <w:proofErr w:type="spellEnd"/>
      <w:r w:rsidRPr="00BF49AC">
        <w:rPr>
          <w:rFonts w:cs="Arial"/>
          <w:sz w:val="22"/>
          <w:szCs w:val="22"/>
        </w:rPr>
        <w:t xml:space="preserve"> sections of IP 88035, “Radioactive Waste Management,” and IP 84850, “Radioactive Waste Management - Inspection of Waste Generator Requirements of 10 CFR 20 and 10 CFR 61.”</w:t>
      </w:r>
    </w:p>
    <w:p w:rsidR="00276713" w:rsidRPr="00BF49AC" w:rsidRDefault="00276713" w:rsidP="00BF49AC">
      <w:pPr>
        <w:pStyle w:val="topic"/>
        <w:jc w:val="left"/>
        <w:rPr>
          <w:rFonts w:cs="Arial"/>
          <w:sz w:val="22"/>
          <w:szCs w:val="22"/>
        </w:rPr>
      </w:pPr>
    </w:p>
    <w:tbl>
      <w:tblPr>
        <w:tblStyle w:val="TableGrid"/>
        <w:tblW w:w="0" w:type="auto"/>
        <w:tblInd w:w="2343" w:type="dxa"/>
        <w:tblLook w:val="01E0" w:firstRow="1" w:lastRow="1" w:firstColumn="1" w:lastColumn="1" w:noHBand="0" w:noVBand="0"/>
      </w:tblPr>
      <w:tblGrid>
        <w:gridCol w:w="6840"/>
      </w:tblGrid>
      <w:tr w:rsidR="00276713" w:rsidRPr="00BF49AC" w:rsidTr="00276713">
        <w:tc>
          <w:tcPr>
            <w:tcW w:w="6840" w:type="dxa"/>
          </w:tcPr>
          <w:p w:rsidR="00276713" w:rsidRPr="00BF49AC" w:rsidRDefault="00276713" w:rsidP="00BF49AC">
            <w:pPr>
              <w:pStyle w:val="topic"/>
              <w:ind w:left="0" w:firstLine="0"/>
              <w:jc w:val="left"/>
              <w:rPr>
                <w:rFonts w:cs="Arial"/>
                <w:sz w:val="22"/>
                <w:szCs w:val="22"/>
              </w:rPr>
            </w:pPr>
            <w:r w:rsidRPr="00BF49AC">
              <w:rPr>
                <w:rFonts w:cs="Arial"/>
                <w:sz w:val="22"/>
                <w:szCs w:val="22"/>
              </w:rPr>
              <w:t xml:space="preserve">NOTE: </w:t>
            </w:r>
            <w:r w:rsidR="00CB2F11">
              <w:rPr>
                <w:rFonts w:cs="Arial"/>
                <w:sz w:val="22"/>
                <w:szCs w:val="22"/>
              </w:rPr>
              <w:t xml:space="preserve"> </w:t>
            </w:r>
            <w:r w:rsidRPr="00BF49AC">
              <w:rPr>
                <w:rFonts w:cs="Arial"/>
                <w:sz w:val="22"/>
                <w:szCs w:val="22"/>
              </w:rPr>
              <w:t>The following tasks are to be performed concurrent with an inspection at an operational fuel facility under the direction of a qualified inspector.  Any unexpected findings or questions that you may have should be brought to the attention of the inspector.</w:t>
            </w:r>
          </w:p>
        </w:tc>
      </w:tr>
    </w:tbl>
    <w:p w:rsidR="00276713" w:rsidRPr="00BF49AC" w:rsidRDefault="00276713" w:rsidP="00BF49AC">
      <w:pPr>
        <w:pStyle w:val="topic"/>
        <w:jc w:val="left"/>
        <w:rPr>
          <w:rFonts w:cs="Arial"/>
          <w:sz w:val="22"/>
          <w:szCs w:val="22"/>
        </w:rPr>
      </w:pPr>
    </w:p>
    <w:p w:rsidR="00075416" w:rsidRPr="00BF49AC" w:rsidRDefault="00075416" w:rsidP="00BF49AC">
      <w:pPr>
        <w:pStyle w:val="topic"/>
        <w:jc w:val="left"/>
        <w:rPr>
          <w:rFonts w:cs="Arial"/>
          <w:sz w:val="22"/>
          <w:szCs w:val="22"/>
        </w:rPr>
      </w:pPr>
    </w:p>
    <w:p w:rsidR="00075416" w:rsidRPr="00BF49AC" w:rsidRDefault="00075416" w:rsidP="00BF49AC">
      <w:pPr>
        <w:pStyle w:val="References"/>
        <w:jc w:val="left"/>
        <w:rPr>
          <w:rFonts w:cs="Arial"/>
          <w:sz w:val="22"/>
          <w:szCs w:val="22"/>
        </w:rPr>
      </w:pPr>
      <w:r w:rsidRPr="00BF49AC">
        <w:rPr>
          <w:rFonts w:cs="Arial"/>
          <w:b/>
          <w:sz w:val="22"/>
          <w:szCs w:val="22"/>
        </w:rPr>
        <w:t>TASKS:</w:t>
      </w:r>
      <w:r w:rsidRPr="00BF49AC">
        <w:rPr>
          <w:rFonts w:cs="Arial"/>
          <w:sz w:val="22"/>
          <w:szCs w:val="22"/>
        </w:rPr>
        <w:tab/>
      </w:r>
      <w:r w:rsidRPr="00BF49AC">
        <w:rPr>
          <w:rFonts w:cs="Arial"/>
          <w:sz w:val="22"/>
          <w:szCs w:val="22"/>
        </w:rPr>
        <w:tab/>
        <w:t>1.</w:t>
      </w:r>
      <w:r w:rsidRPr="00BF49AC">
        <w:rPr>
          <w:rFonts w:cs="Arial"/>
          <w:sz w:val="22"/>
          <w:szCs w:val="22"/>
        </w:rPr>
        <w:tab/>
        <w:t xml:space="preserve">Review and familiarize yourself with the documents listed in the reference list. </w:t>
      </w:r>
      <w:r w:rsidR="00CB2F11">
        <w:rPr>
          <w:rFonts w:cs="Arial"/>
          <w:sz w:val="22"/>
          <w:szCs w:val="22"/>
        </w:rPr>
        <w:t xml:space="preserve"> </w:t>
      </w:r>
      <w:r w:rsidRPr="00BF49AC">
        <w:rPr>
          <w:rFonts w:cs="Arial"/>
          <w:sz w:val="22"/>
          <w:szCs w:val="22"/>
        </w:rPr>
        <w:t xml:space="preserve">Specifically, identify the purpose of each document and what guidance the document does provide. </w:t>
      </w:r>
    </w:p>
    <w:p w:rsidR="00075416" w:rsidRPr="00BF49AC" w:rsidRDefault="00075416" w:rsidP="00BF49AC">
      <w:pPr>
        <w:rPr>
          <w:sz w:val="22"/>
        </w:rPr>
      </w:pPr>
    </w:p>
    <w:p w:rsidR="00CF3B66" w:rsidRDefault="00075416" w:rsidP="00921627">
      <w:pPr>
        <w:pStyle w:val="2number"/>
        <w:numPr>
          <w:ilvl w:val="0"/>
          <w:numId w:val="34"/>
        </w:numPr>
        <w:tabs>
          <w:tab w:val="clear" w:pos="3063"/>
          <w:tab w:val="num" w:pos="2700"/>
        </w:tabs>
        <w:ind w:left="2700" w:hanging="630"/>
        <w:jc w:val="left"/>
        <w:rPr>
          <w:rFonts w:cs="Arial"/>
          <w:sz w:val="22"/>
          <w:szCs w:val="22"/>
        </w:rPr>
        <w:sectPr w:rsidR="00CF3B66" w:rsidSect="006E4BC9">
          <w:pgSz w:w="12240" w:h="15840" w:code="1"/>
          <w:pgMar w:top="1440" w:right="1440" w:bottom="1440" w:left="1440" w:header="1440" w:footer="1440" w:gutter="0"/>
          <w:cols w:space="720"/>
          <w:noEndnote/>
          <w:docGrid w:linePitch="326"/>
        </w:sectPr>
      </w:pPr>
      <w:r w:rsidRPr="00BF49AC">
        <w:rPr>
          <w:rFonts w:cs="Arial"/>
          <w:sz w:val="22"/>
          <w:szCs w:val="22"/>
        </w:rPr>
        <w:t xml:space="preserve">Review the contents of the licensee’s program for use of scaling factors for hard to detect nuclides, and the waste form and </w:t>
      </w:r>
    </w:p>
    <w:p w:rsidR="00075416" w:rsidRPr="00BF49AC" w:rsidRDefault="00075416" w:rsidP="00CF3B66">
      <w:pPr>
        <w:pStyle w:val="2number"/>
        <w:numPr>
          <w:ilvl w:val="0"/>
          <w:numId w:val="0"/>
        </w:numPr>
        <w:tabs>
          <w:tab w:val="left" w:pos="2707"/>
        </w:tabs>
        <w:ind w:left="2707"/>
        <w:jc w:val="left"/>
        <w:rPr>
          <w:rFonts w:cs="Arial"/>
          <w:sz w:val="22"/>
          <w:szCs w:val="22"/>
        </w:rPr>
      </w:pPr>
      <w:proofErr w:type="gramStart"/>
      <w:r w:rsidRPr="00BF49AC">
        <w:rPr>
          <w:rFonts w:cs="Arial"/>
          <w:sz w:val="22"/>
          <w:szCs w:val="22"/>
        </w:rPr>
        <w:lastRenderedPageBreak/>
        <w:t>characteristics</w:t>
      </w:r>
      <w:proofErr w:type="gramEnd"/>
      <w:r w:rsidRPr="00BF49AC">
        <w:rPr>
          <w:rFonts w:cs="Arial"/>
          <w:sz w:val="22"/>
          <w:szCs w:val="22"/>
        </w:rPr>
        <w:t xml:space="preserve"> requirements for disposal of solid radioactive waste.  Identify how the licensee quantifies those radionuclides listed in 10 CFR Part 61 Tables 1 and 2.</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the requirements for the transfer of radioactive material contained in licensee procedures and compare that with requirements contained in 10 CFR Part 20 and license conditions.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the burial license requirements for a low-level radioactive waste disposal facility used by the licensee and discuss the specific requirements, in the area of waste characteristics, for burial of the waste.</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the requirements for determination of the quantity of material in waste shipment containers (such as drum monitors).  Discuss the limitations on such determinations.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operation of a box or drum compactor.</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operation of an incinerator.</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corrective action reports in the area of radioactive waste processing to identify problems in this area and to understand the licensee’s corrective action process.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 xml:space="preserve">Discuss the calibration technique for radiation instruments used to screen and clear potentially contaminated materials/articles (e.g., a </w:t>
      </w:r>
      <w:r w:rsidR="00CB2F11">
        <w:rPr>
          <w:rFonts w:cs="Arial"/>
          <w:sz w:val="22"/>
          <w:szCs w:val="22"/>
        </w:rPr>
        <w:t>small article monitor [</w:t>
      </w:r>
      <w:r w:rsidRPr="00BF49AC">
        <w:rPr>
          <w:rFonts w:cs="Arial"/>
          <w:sz w:val="22"/>
          <w:szCs w:val="22"/>
        </w:rPr>
        <w:t>SAM</w:t>
      </w:r>
      <w:r w:rsidR="00CB2F11">
        <w:rPr>
          <w:rFonts w:cs="Arial"/>
          <w:sz w:val="22"/>
          <w:szCs w:val="22"/>
        </w:rPr>
        <w:t>]</w:t>
      </w:r>
      <w:r w:rsidRPr="00BF49AC">
        <w:rPr>
          <w:rFonts w:cs="Arial"/>
          <w:sz w:val="22"/>
          <w:szCs w:val="22"/>
        </w:rPr>
        <w:t xml:space="preserve"> and a bag monitor) based on IE Circular 81-07 and IE Information Notice 85-92.</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Meet with your supervisor</w:t>
      </w:r>
      <w:r w:rsidR="002267E8" w:rsidRPr="00BF49AC">
        <w:rPr>
          <w:rFonts w:cs="Arial"/>
          <w:sz w:val="22"/>
          <w:szCs w:val="22"/>
        </w:rPr>
        <w:t>, the person designated as a resource</w:t>
      </w:r>
      <w:r w:rsidRPr="00BF49AC">
        <w:rPr>
          <w:rFonts w:cs="Arial"/>
          <w:sz w:val="22"/>
          <w:szCs w:val="22"/>
        </w:rPr>
        <w:t xml:space="preserve"> or a qualified </w:t>
      </w:r>
      <w:r w:rsidR="0002689C" w:rsidRPr="00BF49AC">
        <w:rPr>
          <w:rFonts w:cs="Arial"/>
          <w:sz w:val="22"/>
          <w:szCs w:val="22"/>
        </w:rPr>
        <w:t xml:space="preserve">Fuel Facility </w:t>
      </w:r>
      <w:r w:rsidRPr="00BF49AC">
        <w:rPr>
          <w:rFonts w:cs="Arial"/>
          <w:sz w:val="22"/>
          <w:szCs w:val="22"/>
        </w:rPr>
        <w:t>Health Physics inspector to discuss any questions you may have as a result of these activities and to demonstrate that you can meet the evaluation criteria for this OJT.</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References"/>
        <w:jc w:val="left"/>
        <w:rPr>
          <w:rFonts w:cs="Arial"/>
          <w:sz w:val="22"/>
          <w:szCs w:val="22"/>
        </w:rPr>
      </w:pPr>
      <w:r w:rsidRPr="00BF49AC">
        <w:rPr>
          <w:rFonts w:cs="Arial"/>
          <w:b/>
          <w:sz w:val="22"/>
          <w:szCs w:val="22"/>
        </w:rPr>
        <w:t>DOCUMENTATION:</w:t>
      </w:r>
      <w:r w:rsidRPr="00BF49AC">
        <w:rPr>
          <w:rFonts w:cs="Arial"/>
          <w:sz w:val="22"/>
          <w:szCs w:val="22"/>
        </w:rPr>
        <w:tab/>
      </w:r>
      <w:r w:rsidR="00BF49AC">
        <w:rPr>
          <w:rFonts w:cs="Arial"/>
          <w:sz w:val="22"/>
          <w:szCs w:val="22"/>
        </w:rPr>
        <w:tab/>
      </w:r>
      <w:r w:rsidR="002267E8" w:rsidRPr="00BF49AC">
        <w:rPr>
          <w:rFonts w:cs="Arial"/>
          <w:sz w:val="22"/>
          <w:szCs w:val="22"/>
        </w:rPr>
        <w:t xml:space="preserve">Fuel Facility </w:t>
      </w:r>
      <w:r w:rsidRPr="00BF49AC">
        <w:rPr>
          <w:rFonts w:cs="Arial"/>
          <w:sz w:val="22"/>
          <w:szCs w:val="22"/>
        </w:rPr>
        <w:t>Health Physics Inspector Proficiency Level Qualification Signature Card</w:t>
      </w:r>
      <w:r w:rsidR="002267E8" w:rsidRPr="00BF49AC">
        <w:rPr>
          <w:rFonts w:cs="Arial"/>
          <w:sz w:val="22"/>
          <w:szCs w:val="22"/>
        </w:rPr>
        <w:t>, I</w:t>
      </w:r>
      <w:r w:rsidRPr="00BF49AC">
        <w:rPr>
          <w:rFonts w:cs="Arial"/>
          <w:sz w:val="22"/>
          <w:szCs w:val="22"/>
        </w:rPr>
        <w:t>tem OJT-HP-5</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F3B66" w:rsidRDefault="00CF3B66" w:rsidP="00BF49AC">
      <w:pPr>
        <w:pStyle w:val="ISG"/>
        <w:rPr>
          <w:ins w:id="56" w:author="btc1" w:date="2014-06-19T09:44:00Z"/>
          <w:rFonts w:cs="Arial"/>
          <w:sz w:val="22"/>
          <w:szCs w:val="22"/>
        </w:rPr>
        <w:sectPr w:rsidR="00CF3B66" w:rsidSect="006E4BC9">
          <w:pgSz w:w="12240" w:h="15840" w:code="1"/>
          <w:pgMar w:top="1440" w:right="1440" w:bottom="1440" w:left="1440" w:header="1440" w:footer="1440" w:gutter="0"/>
          <w:cols w:space="720"/>
          <w:noEndnote/>
          <w:docGrid w:linePitch="326"/>
        </w:sectPr>
      </w:pPr>
    </w:p>
    <w:p w:rsidR="00075416" w:rsidRPr="006B6991" w:rsidRDefault="002267E8" w:rsidP="00BF49AC">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On-the-Job Training</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CF3B66">
      <w:pPr>
        <w:pStyle w:val="topic"/>
        <w:jc w:val="left"/>
        <w:outlineLvl w:val="2"/>
        <w:rPr>
          <w:rFonts w:cs="Arial"/>
          <w:sz w:val="22"/>
          <w:szCs w:val="22"/>
        </w:rPr>
      </w:pPr>
      <w:bookmarkStart w:id="57" w:name="_Toc210444894"/>
      <w:r w:rsidRPr="00BF49AC">
        <w:rPr>
          <w:rFonts w:cs="Arial"/>
          <w:b/>
          <w:sz w:val="22"/>
          <w:szCs w:val="22"/>
        </w:rPr>
        <w:t>TOPIC:</w:t>
      </w:r>
      <w:r w:rsidRPr="00BF49AC">
        <w:rPr>
          <w:rFonts w:cs="Arial"/>
          <w:sz w:val="22"/>
          <w:szCs w:val="22"/>
        </w:rPr>
        <w:tab/>
      </w:r>
      <w:r w:rsidRPr="00BF49AC">
        <w:rPr>
          <w:rFonts w:cs="Arial"/>
          <w:sz w:val="22"/>
          <w:szCs w:val="22"/>
        </w:rPr>
        <w:tab/>
      </w:r>
      <w:r w:rsidR="00BF49AC">
        <w:rPr>
          <w:rFonts w:cs="Arial"/>
          <w:sz w:val="22"/>
          <w:szCs w:val="22"/>
        </w:rPr>
        <w:tab/>
      </w:r>
      <w:r w:rsidRPr="00BF49AC">
        <w:rPr>
          <w:rFonts w:cs="Arial"/>
          <w:sz w:val="22"/>
          <w:szCs w:val="22"/>
        </w:rPr>
        <w:t>(OJT-HP-6) Radiological Environmental Monitoring Program (REMP)</w:t>
      </w:r>
      <w:bookmarkEnd w:id="57"/>
      <w:r w:rsidR="00135550">
        <w:rPr>
          <w:rFonts w:cs="Arial"/>
          <w:sz w:val="22"/>
          <w:szCs w:val="22"/>
        </w:rPr>
        <w:fldChar w:fldCharType="begin"/>
      </w:r>
      <w:r w:rsidR="00135550">
        <w:instrText xml:space="preserve"> TC "</w:instrText>
      </w:r>
      <w:bookmarkStart w:id="58" w:name="_Toc383524525"/>
      <w:r w:rsidR="00135550" w:rsidRPr="003E3D34">
        <w:rPr>
          <w:rFonts w:cs="Arial"/>
          <w:sz w:val="22"/>
          <w:szCs w:val="22"/>
        </w:rPr>
        <w:instrText>(OJT-HP-6) Radiological Environmental Monitoring Program (REMP)</w:instrText>
      </w:r>
      <w:bookmarkEnd w:id="58"/>
      <w:r w:rsidR="00135550">
        <w:instrText xml:space="preserve">" \f C \l "2" </w:instrText>
      </w:r>
      <w:r w:rsidR="00135550">
        <w:rPr>
          <w:rFonts w:cs="Arial"/>
          <w:sz w:val="22"/>
          <w:szCs w:val="22"/>
        </w:rPr>
        <w:fldChar w:fldCharType="end"/>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topic"/>
        <w:jc w:val="left"/>
        <w:rPr>
          <w:rFonts w:cs="Arial"/>
          <w:sz w:val="22"/>
          <w:szCs w:val="22"/>
        </w:rPr>
      </w:pPr>
      <w:r w:rsidRPr="00BF49AC">
        <w:rPr>
          <w:rFonts w:cs="Arial"/>
          <w:b/>
          <w:sz w:val="22"/>
          <w:szCs w:val="22"/>
        </w:rPr>
        <w:t>PURPOSE:</w:t>
      </w:r>
      <w:r w:rsidRPr="00BF49AC">
        <w:rPr>
          <w:rFonts w:cs="Arial"/>
          <w:sz w:val="22"/>
          <w:szCs w:val="22"/>
        </w:rPr>
        <w:tab/>
      </w:r>
      <w:r w:rsidRPr="00BF49AC">
        <w:rPr>
          <w:rFonts w:cs="Arial"/>
          <w:sz w:val="22"/>
          <w:szCs w:val="22"/>
        </w:rPr>
        <w:tab/>
        <w:t xml:space="preserve">The purpose of this OJT is to provide you with tasks and information that will familiarize you with the inspection requirements contained in IP 88045, “Effluent Control and Environmental Protection,” to allow you to independently conduct inspections in these areas.  The NRC requires that licensees ensure adequate protection of public health and safety from exposure to radioactive material released to the public domain as a result of routine operations.  The REMP is required by the license and application and supplements the effluent monitoring program by verifying that the measurable concentrations of radioactive materials and levels of radiation in the environment are in agreement with the values predicted by the radioactive effluent monitoring program and Environmental Report.  </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COMPETENCY</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AREA:</w:t>
      </w:r>
      <w:r w:rsidRPr="00BF49AC">
        <w:rPr>
          <w:sz w:val="22"/>
        </w:rPr>
        <w:tab/>
      </w:r>
      <w:r w:rsidRPr="00BF49AC">
        <w:rPr>
          <w:sz w:val="22"/>
        </w:rPr>
        <w:tab/>
      </w:r>
      <w:r w:rsidR="00423CCF" w:rsidRPr="00BF49AC">
        <w:rPr>
          <w:sz w:val="22"/>
        </w:rPr>
        <w:tab/>
      </w:r>
      <w:r w:rsidRPr="00BF49AC">
        <w:rPr>
          <w:sz w:val="22"/>
        </w:rPr>
        <w:t>INSPECTION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sz w:val="22"/>
        </w:rPr>
        <w:tab/>
      </w:r>
      <w:r w:rsidRPr="00BF49AC">
        <w:rPr>
          <w:sz w:val="22"/>
        </w:rPr>
        <w:tab/>
      </w:r>
      <w:r w:rsidRPr="00BF49AC">
        <w:rPr>
          <w:sz w:val="22"/>
        </w:rPr>
        <w:tab/>
      </w:r>
      <w:r w:rsidR="00423CCF" w:rsidRPr="00BF49AC">
        <w:rPr>
          <w:sz w:val="22"/>
        </w:rPr>
        <w:tab/>
      </w:r>
      <w:r w:rsidRPr="00BF49AC">
        <w:rPr>
          <w:sz w:val="22"/>
        </w:rPr>
        <w:t>TECHNICAL AREA EXPERTISE</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LEVEL OF</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EFFORT:</w:t>
      </w:r>
      <w:r w:rsidRPr="00BF49AC">
        <w:rPr>
          <w:sz w:val="22"/>
        </w:rPr>
        <w:tab/>
      </w:r>
      <w:r w:rsidRPr="00BF49AC">
        <w:rPr>
          <w:sz w:val="22"/>
        </w:rPr>
        <w:tab/>
        <w:t>40 hours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topic"/>
        <w:jc w:val="left"/>
        <w:rPr>
          <w:rFonts w:cs="Arial"/>
          <w:sz w:val="22"/>
          <w:szCs w:val="22"/>
        </w:rPr>
      </w:pPr>
      <w:r w:rsidRPr="00BF49AC">
        <w:rPr>
          <w:rFonts w:cs="Arial"/>
          <w:b/>
          <w:sz w:val="22"/>
          <w:szCs w:val="22"/>
        </w:rPr>
        <w:t>REFERENCES:</w:t>
      </w:r>
      <w:r w:rsidRPr="00BF49AC">
        <w:rPr>
          <w:rFonts w:cs="Arial"/>
          <w:sz w:val="22"/>
          <w:szCs w:val="22"/>
        </w:rPr>
        <w:tab/>
        <w:t>References used in SG-HP-6 are appropriate for this module.  Most of the efforts in this OJT will rely on licensee procedures and the license application.  References selected should support the actual inspection effort.</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numPr>
          <w:ilvl w:val="0"/>
          <w:numId w:val="35"/>
        </w:numPr>
        <w:tabs>
          <w:tab w:val="left" w:pos="2707"/>
        </w:tabs>
        <w:jc w:val="left"/>
        <w:rPr>
          <w:rFonts w:cs="Arial"/>
          <w:sz w:val="22"/>
          <w:szCs w:val="22"/>
        </w:rPr>
      </w:pPr>
      <w:r w:rsidRPr="00BF49AC">
        <w:rPr>
          <w:rFonts w:cs="Arial"/>
          <w:sz w:val="22"/>
          <w:szCs w:val="22"/>
        </w:rPr>
        <w:t>Licensee environmental sampling, monitoring, and evaluation program procedures.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Licensee procedures for decontamination and decommissioning, if applicable.</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EVALUATION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CRITERIA:</w:t>
      </w:r>
      <w:r w:rsidRPr="00BF49AC">
        <w:rPr>
          <w:sz w:val="22"/>
        </w:rPr>
        <w:tab/>
      </w:r>
      <w:r w:rsidR="008A075C" w:rsidRPr="00BF49AC">
        <w:rPr>
          <w:sz w:val="22"/>
        </w:rPr>
        <w:t xml:space="preserve">         </w:t>
      </w:r>
      <w:r w:rsidRPr="00BF49AC">
        <w:rPr>
          <w:sz w:val="22"/>
        </w:rPr>
        <w:t>Upon completion of the tasks, you should be able to:</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numPr>
          <w:ilvl w:val="0"/>
          <w:numId w:val="36"/>
        </w:numPr>
        <w:tabs>
          <w:tab w:val="left" w:pos="2707"/>
        </w:tabs>
        <w:jc w:val="left"/>
        <w:rPr>
          <w:rFonts w:cs="Arial"/>
          <w:sz w:val="22"/>
          <w:szCs w:val="22"/>
        </w:rPr>
      </w:pPr>
      <w:r w:rsidRPr="00BF49AC">
        <w:rPr>
          <w:rFonts w:cs="Arial"/>
          <w:sz w:val="22"/>
          <w:szCs w:val="22"/>
        </w:rPr>
        <w:t>Discuss the environmental sampling techniques (water, milk, air iodine, air particulate, vegetation, fish, and soil/sediment) that you inspected.</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Discuss the radiological environmental conditions in the surroundings of the facility, including any indications of onsite contamination, offsite positive results, and groundwater conditions.</w:t>
      </w:r>
    </w:p>
    <w:p w:rsidR="00CF3B66" w:rsidRDefault="00CF3B6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9" w:author="btc1" w:date="2014-06-19T09:45:00Z"/>
          <w:sz w:val="22"/>
        </w:rPr>
        <w:sectPr w:rsidR="00CF3B66" w:rsidSect="006E4BC9">
          <w:pgSz w:w="12240" w:h="15840" w:code="1"/>
          <w:pgMar w:top="1440" w:right="1440" w:bottom="1440" w:left="1440" w:header="1440" w:footer="1440" w:gutter="0"/>
          <w:cols w:space="720"/>
          <w:noEndnote/>
          <w:docGrid w:linePitch="326"/>
        </w:sect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Discuss the different measuring techniques (proportional counter, gamma spectroscopy, liquid scintillation counter, and TLD reader) that you inspected.  Compare and contrast the methods.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Discuss data reduction techniques used by the licensee, including MDA and LLD.</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Discuss the Laboratory’s QA Policy and QC implementation, including inter-laboratory and intra-laboratory comparisons.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Discuss the Meteorological Monitoring Program, including calibration methodology for wind direction, wind speed, and delta temperature.</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Discuss the licensee’s determination of the characteristics of atmospheric dispersion; χ/Q, D/Q, and annual average data.</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tbl>
      <w:tblPr>
        <w:tblStyle w:val="TableGrid"/>
        <w:tblW w:w="0" w:type="auto"/>
        <w:tblInd w:w="2563" w:type="dxa"/>
        <w:tblLook w:val="01E0" w:firstRow="1" w:lastRow="1" w:firstColumn="1" w:lastColumn="1" w:noHBand="0" w:noVBand="0"/>
      </w:tblPr>
      <w:tblGrid>
        <w:gridCol w:w="6406"/>
      </w:tblGrid>
      <w:tr w:rsidR="00721755" w:rsidRPr="00BF49AC" w:rsidTr="00721755">
        <w:tc>
          <w:tcPr>
            <w:tcW w:w="6406" w:type="dxa"/>
          </w:tcPr>
          <w:p w:rsidR="00721755" w:rsidRPr="00BF49AC" w:rsidRDefault="00721755"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sz w:val="22"/>
              </w:rPr>
              <w:t xml:space="preserve">NOTE: </w:t>
            </w:r>
            <w:r w:rsidR="00CB2F11">
              <w:rPr>
                <w:sz w:val="22"/>
              </w:rPr>
              <w:t xml:space="preserve"> </w:t>
            </w:r>
            <w:r w:rsidRPr="00BF49AC">
              <w:rPr>
                <w:sz w:val="22"/>
              </w:rPr>
              <w:t>The following tasks are to be performed concurrent with an inspection at an operational fuel facility under the direction of a qualified inspector.  Any unexpected findings or questions that you may have should be brought to the attention of the inspector.</w:t>
            </w:r>
          </w:p>
        </w:tc>
      </w:tr>
    </w:tbl>
    <w:p w:rsidR="00721755" w:rsidRPr="00BF49AC" w:rsidRDefault="00721755"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References"/>
        <w:jc w:val="left"/>
        <w:rPr>
          <w:rFonts w:cs="Arial"/>
          <w:sz w:val="22"/>
          <w:szCs w:val="22"/>
        </w:rPr>
      </w:pPr>
    </w:p>
    <w:p w:rsidR="00075416" w:rsidRPr="00BF49AC" w:rsidRDefault="00075416" w:rsidP="00BF49AC">
      <w:pPr>
        <w:pStyle w:val="References"/>
        <w:jc w:val="left"/>
        <w:rPr>
          <w:rFonts w:cs="Arial"/>
          <w:sz w:val="22"/>
          <w:szCs w:val="22"/>
        </w:rPr>
      </w:pPr>
      <w:r w:rsidRPr="00BF49AC">
        <w:rPr>
          <w:rFonts w:cs="Arial"/>
          <w:b/>
          <w:sz w:val="22"/>
          <w:szCs w:val="22"/>
        </w:rPr>
        <w:t>TASKS:</w:t>
      </w:r>
      <w:r w:rsidRPr="00BF49AC">
        <w:rPr>
          <w:rFonts w:cs="Arial"/>
          <w:sz w:val="22"/>
          <w:szCs w:val="22"/>
        </w:rPr>
        <w:tab/>
      </w:r>
      <w:r w:rsidRPr="00BF49AC">
        <w:rPr>
          <w:rFonts w:cs="Arial"/>
          <w:sz w:val="22"/>
          <w:szCs w:val="22"/>
        </w:rPr>
        <w:tab/>
        <w:t>1.</w:t>
      </w:r>
      <w:r w:rsidRPr="00BF49AC">
        <w:rPr>
          <w:rFonts w:cs="Arial"/>
          <w:sz w:val="22"/>
          <w:szCs w:val="22"/>
        </w:rPr>
        <w:tab/>
        <w:t>Review and become familiar with the documents listed in the reference list.</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921627">
      <w:pPr>
        <w:pStyle w:val="2number"/>
        <w:numPr>
          <w:ilvl w:val="0"/>
          <w:numId w:val="37"/>
        </w:numPr>
        <w:tabs>
          <w:tab w:val="left" w:pos="2707"/>
        </w:tabs>
        <w:ind w:hanging="993"/>
        <w:jc w:val="left"/>
        <w:rPr>
          <w:rFonts w:cs="Arial"/>
          <w:sz w:val="22"/>
          <w:szCs w:val="22"/>
        </w:rPr>
      </w:pPr>
      <w:r w:rsidRPr="00BF49AC">
        <w:rPr>
          <w:rFonts w:cs="Arial"/>
          <w:sz w:val="22"/>
          <w:szCs w:val="22"/>
        </w:rPr>
        <w:t>Review the REMP section from the license application.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the radiological measurement instrument data (proportional counter, gamma spectroscopy, liquid scintillation counter, and TLD reader).</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the counting statistics used by the licensee, including MDA and LLD.</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 xml:space="preserve">Review and evaluate the radiological analytical methodology for isotopic uranium, total uranium, plutonium, technetium-99, ambient radiation (using TLD), and gross alpha and beta.  Compare the licensee’s techniques to standard analytical techniques. </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and evaluate the meteorological monitoring requirements and evaluate the adequacy of the calibration results for wind direction, wind speed, and delta temperature.</w:t>
      </w:r>
    </w:p>
    <w:p w:rsidR="00CF3B66" w:rsidRDefault="00CF3B6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0" w:author="btc1" w:date="2014-06-19T09:45:00Z"/>
          <w:sz w:val="22"/>
        </w:rPr>
        <w:sectPr w:rsidR="00CF3B66" w:rsidSect="006E4BC9">
          <w:pgSz w:w="12240" w:h="15840" w:code="1"/>
          <w:pgMar w:top="1440" w:right="1440" w:bottom="1440" w:left="1440" w:header="1440" w:footer="1440" w:gutter="0"/>
          <w:cols w:space="720"/>
          <w:noEndnote/>
          <w:docGrid w:linePitch="326"/>
        </w:sect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Conduct walk downs of selected REMP sampling stations such as the meteorological monitoring tower, air sampling location, stream sampler location.  If possible, accompany a technician during sample acquisition.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 xml:space="preserve">Review the man-made and natural radiation exposure pathways (licensed materials and the source of the natural background radiation). </w:t>
      </w:r>
      <w:r w:rsidR="00CB2F11">
        <w:rPr>
          <w:rFonts w:cs="Arial"/>
          <w:sz w:val="22"/>
          <w:szCs w:val="22"/>
        </w:rPr>
        <w:t xml:space="preserve"> </w:t>
      </w:r>
      <w:r w:rsidRPr="00BF49AC">
        <w:rPr>
          <w:rFonts w:cs="Arial"/>
          <w:sz w:val="22"/>
          <w:szCs w:val="22"/>
        </w:rPr>
        <w:t>Evaluate how the licensee takes these into consideration when analyzing its samples.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corrective action reports in the area of radiological environmental monitoring and radioactive material controls to identify problems in this area and understand the licensee’s corrective action process.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Meet with your supervisor</w:t>
      </w:r>
      <w:r w:rsidR="002267E8" w:rsidRPr="00BF49AC">
        <w:rPr>
          <w:rFonts w:cs="Arial"/>
          <w:sz w:val="22"/>
          <w:szCs w:val="22"/>
        </w:rPr>
        <w:t>, the person designated as a resource</w:t>
      </w:r>
      <w:r w:rsidRPr="00BF49AC">
        <w:rPr>
          <w:rFonts w:cs="Arial"/>
          <w:sz w:val="22"/>
          <w:szCs w:val="22"/>
        </w:rPr>
        <w:t xml:space="preserve"> or a qualified </w:t>
      </w:r>
      <w:r w:rsidR="00C619A7" w:rsidRPr="00BF49AC">
        <w:rPr>
          <w:rFonts w:cs="Arial"/>
          <w:sz w:val="22"/>
          <w:szCs w:val="22"/>
        </w:rPr>
        <w:t xml:space="preserve">Fuel Facility </w:t>
      </w:r>
      <w:r w:rsidRPr="00BF49AC">
        <w:rPr>
          <w:rFonts w:cs="Arial"/>
          <w:sz w:val="22"/>
          <w:szCs w:val="22"/>
        </w:rPr>
        <w:t>Health Physics inspector to discuss any questions you may have as a result of these activities and to demonstrate that you can meet the evaluation criteria for this OJT.</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References"/>
        <w:jc w:val="left"/>
        <w:rPr>
          <w:rFonts w:cs="Arial"/>
          <w:sz w:val="22"/>
          <w:szCs w:val="22"/>
        </w:rPr>
      </w:pPr>
      <w:r w:rsidRPr="00BF49AC">
        <w:rPr>
          <w:rFonts w:cs="Arial"/>
          <w:b/>
          <w:sz w:val="22"/>
          <w:szCs w:val="22"/>
        </w:rPr>
        <w:t>DOCUMENTATION:</w:t>
      </w:r>
      <w:r w:rsidRPr="00BF49AC">
        <w:rPr>
          <w:rFonts w:cs="Arial"/>
          <w:sz w:val="22"/>
          <w:szCs w:val="22"/>
        </w:rPr>
        <w:tab/>
      </w:r>
      <w:r w:rsidR="00BF49AC">
        <w:rPr>
          <w:rFonts w:cs="Arial"/>
          <w:sz w:val="22"/>
          <w:szCs w:val="22"/>
        </w:rPr>
        <w:tab/>
      </w:r>
      <w:r w:rsidR="002267E8" w:rsidRPr="00BF49AC">
        <w:rPr>
          <w:rFonts w:cs="Arial"/>
          <w:sz w:val="22"/>
          <w:szCs w:val="22"/>
        </w:rPr>
        <w:t xml:space="preserve">Fuel Facility </w:t>
      </w:r>
      <w:r w:rsidRPr="00BF49AC">
        <w:rPr>
          <w:rFonts w:cs="Arial"/>
          <w:sz w:val="22"/>
          <w:szCs w:val="22"/>
        </w:rPr>
        <w:t>Health Physics Inspector Proficiency Level Qualification Signature Card</w:t>
      </w:r>
      <w:r w:rsidR="002267E8" w:rsidRPr="00BF49AC">
        <w:rPr>
          <w:rFonts w:cs="Arial"/>
          <w:sz w:val="22"/>
          <w:szCs w:val="22"/>
        </w:rPr>
        <w:t>,</w:t>
      </w:r>
      <w:r w:rsidRPr="00BF49AC">
        <w:rPr>
          <w:rFonts w:cs="Arial"/>
          <w:sz w:val="22"/>
          <w:szCs w:val="22"/>
        </w:rPr>
        <w:t xml:space="preserve"> Item OJT-HP-6</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F3B66" w:rsidRDefault="00CF3B66" w:rsidP="00423CCF">
      <w:pPr>
        <w:pStyle w:val="ISG"/>
        <w:rPr>
          <w:ins w:id="61" w:author="btc1" w:date="2014-06-19T09:45:00Z"/>
          <w:rFonts w:cs="Arial"/>
          <w:sz w:val="22"/>
          <w:szCs w:val="22"/>
        </w:rPr>
        <w:sectPr w:rsidR="00CF3B66" w:rsidSect="006E4BC9">
          <w:pgSz w:w="12240" w:h="15840" w:code="1"/>
          <w:pgMar w:top="1440" w:right="1440" w:bottom="1440" w:left="1440" w:header="1440" w:footer="1440" w:gutter="0"/>
          <w:cols w:space="720"/>
          <w:noEndnote/>
          <w:docGrid w:linePitch="326"/>
        </w:sectPr>
      </w:pPr>
    </w:p>
    <w:p w:rsidR="00075416" w:rsidRPr="006B6991" w:rsidRDefault="002267E8" w:rsidP="00423CCF">
      <w:pPr>
        <w:pStyle w:val="ISG"/>
        <w:rPr>
          <w:rFonts w:cs="Arial"/>
          <w:sz w:val="22"/>
          <w:szCs w:val="22"/>
        </w:rPr>
      </w:pPr>
      <w:r w:rsidRPr="006B6991">
        <w:rPr>
          <w:rFonts w:cs="Arial"/>
          <w:sz w:val="22"/>
          <w:szCs w:val="22"/>
        </w:rPr>
        <w:lastRenderedPageBreak/>
        <w:t xml:space="preserve">Fuel Facility </w:t>
      </w:r>
      <w:r w:rsidR="00075416" w:rsidRPr="006B6991">
        <w:rPr>
          <w:rFonts w:cs="Arial"/>
          <w:sz w:val="22"/>
          <w:szCs w:val="22"/>
        </w:rPr>
        <w:t>Health Physics Inspector On-the-Job Training</w:t>
      </w:r>
    </w:p>
    <w:p w:rsidR="00075416" w:rsidRPr="006B6991" w:rsidRDefault="00075416" w:rsidP="00423C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topic"/>
        <w:jc w:val="left"/>
        <w:outlineLvl w:val="2"/>
        <w:rPr>
          <w:rFonts w:cs="Arial"/>
          <w:sz w:val="22"/>
          <w:szCs w:val="22"/>
        </w:rPr>
      </w:pPr>
      <w:bookmarkStart w:id="62" w:name="_Toc210444895"/>
      <w:r w:rsidRPr="00BF49AC">
        <w:rPr>
          <w:rFonts w:cs="Arial"/>
          <w:b/>
          <w:sz w:val="22"/>
          <w:szCs w:val="22"/>
        </w:rPr>
        <w:t>TOPIC:</w:t>
      </w:r>
      <w:r w:rsidRPr="00BF49AC">
        <w:rPr>
          <w:rFonts w:cs="Arial"/>
          <w:sz w:val="22"/>
          <w:szCs w:val="22"/>
        </w:rPr>
        <w:tab/>
      </w:r>
      <w:r w:rsidRPr="00BF49AC">
        <w:rPr>
          <w:rFonts w:cs="Arial"/>
          <w:sz w:val="22"/>
          <w:szCs w:val="22"/>
        </w:rPr>
        <w:tab/>
      </w:r>
      <w:r w:rsidR="00BF49AC">
        <w:rPr>
          <w:rFonts w:cs="Arial"/>
          <w:sz w:val="22"/>
          <w:szCs w:val="22"/>
        </w:rPr>
        <w:tab/>
      </w:r>
      <w:r w:rsidRPr="00BF49AC">
        <w:rPr>
          <w:rFonts w:cs="Arial"/>
          <w:sz w:val="22"/>
          <w:szCs w:val="22"/>
        </w:rPr>
        <w:t>(OJT-HP-7) Radioactive Airborne and Liquid Effluent Treatment and Monitoring Systems</w:t>
      </w:r>
      <w:bookmarkEnd w:id="62"/>
      <w:r w:rsidR="00135550">
        <w:rPr>
          <w:rFonts w:cs="Arial"/>
          <w:sz w:val="22"/>
          <w:szCs w:val="22"/>
        </w:rPr>
        <w:fldChar w:fldCharType="begin"/>
      </w:r>
      <w:r w:rsidR="00135550">
        <w:instrText xml:space="preserve"> TC "</w:instrText>
      </w:r>
      <w:bookmarkStart w:id="63" w:name="_Toc383524526"/>
      <w:r w:rsidR="00135550" w:rsidRPr="003E3D34">
        <w:rPr>
          <w:rFonts w:cs="Arial"/>
          <w:sz w:val="22"/>
          <w:szCs w:val="22"/>
        </w:rPr>
        <w:instrText>(OJT-HP-7) Radioactive Airborne and Liquid Effluent Treatment and Monitoring Systems</w:instrText>
      </w:r>
      <w:bookmarkEnd w:id="63"/>
      <w:r w:rsidR="00135550">
        <w:instrText xml:space="preserve">" \f C \l "2" </w:instrText>
      </w:r>
      <w:r w:rsidR="00135550">
        <w:rPr>
          <w:rFonts w:cs="Arial"/>
          <w:sz w:val="22"/>
          <w:szCs w:val="22"/>
        </w:rPr>
        <w:fldChar w:fldCharType="end"/>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topic"/>
        <w:jc w:val="left"/>
        <w:rPr>
          <w:rFonts w:cs="Arial"/>
          <w:sz w:val="22"/>
          <w:szCs w:val="22"/>
        </w:rPr>
      </w:pPr>
      <w:r w:rsidRPr="00BF49AC">
        <w:rPr>
          <w:rFonts w:cs="Arial"/>
          <w:b/>
          <w:sz w:val="22"/>
          <w:szCs w:val="22"/>
        </w:rPr>
        <w:t>PURPOSE:</w:t>
      </w:r>
      <w:r w:rsidRPr="00BF49AC">
        <w:rPr>
          <w:rFonts w:cs="Arial"/>
          <w:sz w:val="22"/>
          <w:szCs w:val="22"/>
        </w:rPr>
        <w:tab/>
      </w:r>
      <w:r w:rsidRPr="00BF49AC">
        <w:rPr>
          <w:rFonts w:cs="Arial"/>
          <w:sz w:val="22"/>
          <w:szCs w:val="22"/>
        </w:rPr>
        <w:tab/>
        <w:t>The purpose of this OJT is to provide you tasks and information that will familiarize you with the liquid and airborne effluent inspection requirements contained in IP 88035, “Radioactive Waste Management,” to allow you to independently conduct inspections in this area.  Inspections are to determine whether radiation dose to the public is to be below the 10 CFR Part 20 and 40 CFR Part 190 limits, where applicable.</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COMPETENCY</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AREA:</w:t>
      </w:r>
      <w:r w:rsidRPr="00BF49AC">
        <w:rPr>
          <w:sz w:val="22"/>
        </w:rPr>
        <w:tab/>
      </w:r>
      <w:r w:rsidRPr="00BF49AC">
        <w:rPr>
          <w:sz w:val="22"/>
        </w:rPr>
        <w:tab/>
      </w:r>
      <w:r w:rsidR="00BF49AC">
        <w:rPr>
          <w:sz w:val="22"/>
        </w:rPr>
        <w:tab/>
      </w:r>
      <w:r w:rsidRPr="00BF49AC">
        <w:rPr>
          <w:sz w:val="22"/>
        </w:rPr>
        <w:t>INSPECTION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sz w:val="22"/>
        </w:rPr>
        <w:tab/>
      </w:r>
      <w:r w:rsidRPr="00BF49AC">
        <w:rPr>
          <w:sz w:val="22"/>
        </w:rPr>
        <w:tab/>
      </w:r>
      <w:r w:rsidRPr="00BF49AC">
        <w:rPr>
          <w:sz w:val="22"/>
        </w:rPr>
        <w:tab/>
      </w:r>
      <w:r w:rsidR="00BF49AC">
        <w:rPr>
          <w:sz w:val="22"/>
        </w:rPr>
        <w:tab/>
      </w:r>
      <w:r w:rsidRPr="00BF49AC">
        <w:rPr>
          <w:sz w:val="22"/>
        </w:rPr>
        <w:t>TECHNICAL AREA EXPERTISE</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LEVEL OF</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EFFORT:</w:t>
      </w:r>
      <w:r w:rsidRPr="00BF49AC">
        <w:rPr>
          <w:sz w:val="22"/>
        </w:rPr>
        <w:tab/>
      </w:r>
      <w:r w:rsidR="008A075C" w:rsidRPr="00BF49AC">
        <w:rPr>
          <w:sz w:val="22"/>
        </w:rPr>
        <w:t xml:space="preserve">          </w:t>
      </w:r>
      <w:r w:rsidRPr="00BF49AC">
        <w:rPr>
          <w:sz w:val="22"/>
        </w:rPr>
        <w:t>90 hours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topic"/>
        <w:jc w:val="left"/>
        <w:rPr>
          <w:rFonts w:cs="Arial"/>
          <w:sz w:val="22"/>
          <w:szCs w:val="22"/>
        </w:rPr>
      </w:pPr>
      <w:r w:rsidRPr="00BF49AC">
        <w:rPr>
          <w:rFonts w:cs="Arial"/>
          <w:b/>
          <w:sz w:val="22"/>
          <w:szCs w:val="22"/>
        </w:rPr>
        <w:t>REFERENCES:</w:t>
      </w:r>
      <w:r w:rsidRPr="00BF49AC">
        <w:rPr>
          <w:rFonts w:cs="Arial"/>
          <w:sz w:val="22"/>
          <w:szCs w:val="22"/>
        </w:rPr>
        <w:tab/>
        <w:t>References used in SG-HP-7 are appropriate for this module.  Most of the efforts in this OJT will rely on licensee procedures and the license application.  References selected should support the actual inspection effort.</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numPr>
          <w:ilvl w:val="0"/>
          <w:numId w:val="38"/>
        </w:numPr>
        <w:tabs>
          <w:tab w:val="left" w:pos="2707"/>
        </w:tabs>
        <w:jc w:val="left"/>
        <w:rPr>
          <w:rFonts w:cs="Arial"/>
          <w:sz w:val="22"/>
          <w:szCs w:val="22"/>
        </w:rPr>
      </w:pPr>
      <w:r w:rsidRPr="00BF49AC">
        <w:rPr>
          <w:rFonts w:cs="Arial"/>
          <w:sz w:val="22"/>
          <w:szCs w:val="22"/>
        </w:rPr>
        <w:t>Licensee liquid and airborne control and processing procedures.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BF49AC">
        <w:rPr>
          <w:b/>
          <w:sz w:val="22"/>
        </w:rPr>
        <w:t>EVALUATION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F49AC">
        <w:rPr>
          <w:b/>
          <w:sz w:val="22"/>
        </w:rPr>
        <w:t>CRITERIA:</w:t>
      </w:r>
      <w:r w:rsidRPr="00BF49AC">
        <w:rPr>
          <w:sz w:val="22"/>
        </w:rPr>
        <w:tab/>
      </w:r>
      <w:r w:rsidR="008A075C" w:rsidRPr="00BF49AC">
        <w:rPr>
          <w:sz w:val="22"/>
        </w:rPr>
        <w:t xml:space="preserve">         </w:t>
      </w:r>
      <w:r w:rsidRPr="00BF49AC">
        <w:rPr>
          <w:sz w:val="22"/>
        </w:rPr>
        <w:t>Upon completion of the tasks, you should be able to:</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numPr>
          <w:ilvl w:val="0"/>
          <w:numId w:val="39"/>
        </w:numPr>
        <w:tabs>
          <w:tab w:val="left" w:pos="2707"/>
        </w:tabs>
        <w:jc w:val="left"/>
        <w:rPr>
          <w:rFonts w:cs="Arial"/>
          <w:sz w:val="22"/>
          <w:szCs w:val="22"/>
        </w:rPr>
      </w:pPr>
      <w:r w:rsidRPr="00BF49AC">
        <w:rPr>
          <w:rFonts w:cs="Arial"/>
          <w:sz w:val="22"/>
          <w:szCs w:val="22"/>
        </w:rPr>
        <w:t>Discuss the conformance of the facility’s liquid radioactive and airborne effluent processing systems, and their operation, with that described in the license application.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Discuss your review of recent changes to radioactive waste processing systems and if the changes were in accordance with 10 CFR Part 50.59.  Discuss the licensee’s estimates of doses to members of the public for these changes.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 xml:space="preserve">Discuss the effluent sampling techniques (water, air iodine, and air particulate) that you inspected. </w:t>
      </w:r>
      <w:r w:rsidR="00CB2F11">
        <w:rPr>
          <w:rFonts w:cs="Arial"/>
          <w:sz w:val="22"/>
          <w:szCs w:val="22"/>
        </w:rPr>
        <w:t xml:space="preserve"> </w:t>
      </w:r>
      <w:r w:rsidRPr="00BF49AC">
        <w:rPr>
          <w:rFonts w:cs="Arial"/>
          <w:sz w:val="22"/>
          <w:szCs w:val="22"/>
        </w:rPr>
        <w:t>Compare and contrast the capabilities and limitations of each method.</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Discuss the different measuring techniques (proportional counter, gamma spectroscopy, and liquid scintillation counter) that you inspected and compare and contrast their capabilities and limitations.</w:t>
      </w:r>
    </w:p>
    <w:p w:rsidR="00CF3B66" w:rsidRDefault="00CF3B66" w:rsidP="00BF49AC">
      <w:pPr>
        <w:rPr>
          <w:ins w:id="64" w:author="btc1" w:date="2014-06-19T09:45:00Z"/>
          <w:sz w:val="22"/>
        </w:rPr>
        <w:sectPr w:rsidR="00CF3B66" w:rsidSect="006E4BC9">
          <w:pgSz w:w="12240" w:h="15840" w:code="1"/>
          <w:pgMar w:top="1440" w:right="1440" w:bottom="1440" w:left="1440" w:header="1440" w:footer="1440" w:gutter="0"/>
          <w:cols w:space="720"/>
          <w:noEndnote/>
          <w:docGrid w:linePitch="326"/>
        </w:sectPr>
      </w:pPr>
    </w:p>
    <w:p w:rsidR="00075416" w:rsidRPr="00BF49AC" w:rsidRDefault="00075416" w:rsidP="00BF49AC">
      <w:pPr>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 xml:space="preserve">Discuss data reduction techniques, including MDA and LLD.  Verify licensee MDA and LLD calculations for each release pathway. </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Discuss the radioactive liquid treatment, monitoring, and sampling systems and the effluent release pathways, and compare them to those in the license application.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1number"/>
        <w:tabs>
          <w:tab w:val="left" w:pos="2707"/>
        </w:tabs>
        <w:jc w:val="left"/>
        <w:rPr>
          <w:rFonts w:cs="Arial"/>
          <w:sz w:val="22"/>
          <w:szCs w:val="22"/>
        </w:rPr>
      </w:pPr>
      <w:r w:rsidRPr="00BF49AC">
        <w:rPr>
          <w:rFonts w:cs="Arial"/>
          <w:sz w:val="22"/>
          <w:szCs w:val="22"/>
        </w:rPr>
        <w:t>Discuss the radioactive airborne effluent treatment, monitoring, and sampling systems, and compare them to those in the license application.  Discuss the air cleaning systems and their functions (e.g., HEPA filters, scrubbers).</w:t>
      </w:r>
    </w:p>
    <w:p w:rsidR="00721755" w:rsidRPr="00BF49AC" w:rsidRDefault="00721755" w:rsidP="00BF49AC">
      <w:pPr>
        <w:pStyle w:val="1number"/>
        <w:numPr>
          <w:ilvl w:val="0"/>
          <w:numId w:val="0"/>
        </w:numPr>
        <w:tabs>
          <w:tab w:val="left" w:pos="2707"/>
        </w:tabs>
        <w:jc w:val="left"/>
        <w:rPr>
          <w:rFonts w:cs="Arial"/>
          <w:sz w:val="22"/>
          <w:szCs w:val="22"/>
        </w:rPr>
      </w:pPr>
    </w:p>
    <w:tbl>
      <w:tblPr>
        <w:tblStyle w:val="TableGrid"/>
        <w:tblW w:w="0" w:type="auto"/>
        <w:tblInd w:w="2358" w:type="dxa"/>
        <w:tblLook w:val="01E0" w:firstRow="1" w:lastRow="1" w:firstColumn="1" w:lastColumn="1" w:noHBand="0" w:noVBand="0"/>
      </w:tblPr>
      <w:tblGrid>
        <w:gridCol w:w="7020"/>
      </w:tblGrid>
      <w:tr w:rsidR="00721755" w:rsidRPr="00BF49AC" w:rsidTr="00721755">
        <w:tc>
          <w:tcPr>
            <w:tcW w:w="7020" w:type="dxa"/>
          </w:tcPr>
          <w:p w:rsidR="00721755" w:rsidRPr="00BF49AC" w:rsidRDefault="00721755" w:rsidP="00BF49AC">
            <w:pPr>
              <w:pStyle w:val="1number"/>
              <w:numPr>
                <w:ilvl w:val="0"/>
                <w:numId w:val="0"/>
              </w:numPr>
              <w:tabs>
                <w:tab w:val="left" w:pos="2707"/>
              </w:tabs>
              <w:jc w:val="left"/>
              <w:rPr>
                <w:rFonts w:cs="Arial"/>
                <w:sz w:val="22"/>
                <w:szCs w:val="22"/>
              </w:rPr>
            </w:pPr>
            <w:r w:rsidRPr="00BF49AC">
              <w:rPr>
                <w:rFonts w:cs="Arial"/>
                <w:sz w:val="22"/>
                <w:szCs w:val="22"/>
              </w:rPr>
              <w:t xml:space="preserve">NOTE: </w:t>
            </w:r>
            <w:r w:rsidR="00CB2F11">
              <w:rPr>
                <w:rFonts w:cs="Arial"/>
                <w:sz w:val="22"/>
                <w:szCs w:val="22"/>
              </w:rPr>
              <w:t xml:space="preserve"> </w:t>
            </w:r>
            <w:r w:rsidRPr="00BF49AC">
              <w:rPr>
                <w:rFonts w:cs="Arial"/>
                <w:sz w:val="22"/>
                <w:szCs w:val="22"/>
              </w:rPr>
              <w:t>The following tasks are to be performed concurrent with an inspection at an operational fuel facility under the direction of a qualified inspector.  Any unexpected findings or questions that you may have should be brought to the attention of the inspector.</w:t>
            </w:r>
          </w:p>
        </w:tc>
      </w:tr>
    </w:tbl>
    <w:p w:rsidR="00721755" w:rsidRPr="00BF49AC" w:rsidRDefault="00721755" w:rsidP="00BF49AC">
      <w:pPr>
        <w:pStyle w:val="1number"/>
        <w:numPr>
          <w:ilvl w:val="0"/>
          <w:numId w:val="0"/>
        </w:numPr>
        <w:tabs>
          <w:tab w:val="left" w:pos="2707"/>
        </w:tabs>
        <w:ind w:left="2074"/>
        <w:jc w:val="left"/>
        <w:rPr>
          <w:rFonts w:cs="Arial"/>
          <w:sz w:val="22"/>
          <w:szCs w:val="22"/>
        </w:r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References"/>
        <w:jc w:val="left"/>
        <w:rPr>
          <w:rFonts w:cs="Arial"/>
          <w:sz w:val="22"/>
          <w:szCs w:val="22"/>
        </w:rPr>
      </w:pPr>
      <w:r w:rsidRPr="00BF49AC">
        <w:rPr>
          <w:rFonts w:cs="Arial"/>
          <w:b/>
          <w:sz w:val="22"/>
          <w:szCs w:val="22"/>
        </w:rPr>
        <w:t>TASKS:</w:t>
      </w:r>
      <w:r w:rsidRPr="00BF49AC">
        <w:rPr>
          <w:rFonts w:cs="Arial"/>
          <w:sz w:val="22"/>
          <w:szCs w:val="22"/>
        </w:rPr>
        <w:tab/>
      </w:r>
      <w:r w:rsidRPr="00BF49AC">
        <w:rPr>
          <w:rFonts w:cs="Arial"/>
          <w:sz w:val="22"/>
          <w:szCs w:val="22"/>
        </w:rPr>
        <w:tab/>
        <w:t>1.</w:t>
      </w:r>
      <w:r w:rsidRPr="00BF49AC">
        <w:rPr>
          <w:rFonts w:cs="Arial"/>
          <w:sz w:val="22"/>
          <w:szCs w:val="22"/>
        </w:rPr>
        <w:tab/>
        <w:t>Review and become familiar with the documents listed in the reference list.</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921627">
      <w:pPr>
        <w:pStyle w:val="2number"/>
        <w:numPr>
          <w:ilvl w:val="0"/>
          <w:numId w:val="40"/>
        </w:numPr>
        <w:tabs>
          <w:tab w:val="clear" w:pos="3063"/>
          <w:tab w:val="num" w:pos="2700"/>
        </w:tabs>
        <w:ind w:left="2700" w:hanging="630"/>
        <w:jc w:val="left"/>
        <w:rPr>
          <w:rFonts w:cs="Arial"/>
          <w:sz w:val="22"/>
          <w:szCs w:val="22"/>
        </w:rPr>
      </w:pPr>
      <w:r w:rsidRPr="00BF49AC">
        <w:rPr>
          <w:rFonts w:cs="Arial"/>
          <w:sz w:val="22"/>
          <w:szCs w:val="22"/>
        </w:rPr>
        <w:t>Locate a copy of the air cleaning system section from the license application.  Conduct walk downs of as much of the facility as possible.  Compare your observations with descriptions in the license application.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 xml:space="preserve">Identify the various sources of liquid and gaseous </w:t>
      </w:r>
      <w:proofErr w:type="spellStart"/>
      <w:r w:rsidRPr="00BF49AC">
        <w:rPr>
          <w:rFonts w:cs="Arial"/>
          <w:sz w:val="22"/>
          <w:szCs w:val="22"/>
        </w:rPr>
        <w:t>radwaste</w:t>
      </w:r>
      <w:proofErr w:type="spellEnd"/>
      <w:r w:rsidRPr="00BF49AC">
        <w:rPr>
          <w:rFonts w:cs="Arial"/>
          <w:sz w:val="22"/>
          <w:szCs w:val="22"/>
        </w:rPr>
        <w:t xml:space="preserve">, waste streams, and technologies associated with liquid and gaseous </w:t>
      </w:r>
      <w:proofErr w:type="spellStart"/>
      <w:r w:rsidRPr="00BF49AC">
        <w:rPr>
          <w:rFonts w:cs="Arial"/>
          <w:sz w:val="22"/>
          <w:szCs w:val="22"/>
        </w:rPr>
        <w:t>radwaste</w:t>
      </w:r>
      <w:proofErr w:type="spellEnd"/>
      <w:r w:rsidRPr="00BF49AC">
        <w:rPr>
          <w:rFonts w:cs="Arial"/>
          <w:sz w:val="22"/>
          <w:szCs w:val="22"/>
        </w:rPr>
        <w:t xml:space="preserve"> processing for the facility. </w:t>
      </w:r>
      <w:r w:rsidR="00CB2F11">
        <w:rPr>
          <w:rFonts w:cs="Arial"/>
          <w:sz w:val="22"/>
          <w:szCs w:val="22"/>
        </w:rPr>
        <w:t xml:space="preserve"> </w:t>
      </w:r>
      <w:r w:rsidRPr="00BF49AC">
        <w:rPr>
          <w:rFonts w:cs="Arial"/>
          <w:sz w:val="22"/>
          <w:szCs w:val="22"/>
        </w:rPr>
        <w:t>Compare your observations with descriptions in the license application.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 xml:space="preserve">Locate a copy of the liquid </w:t>
      </w:r>
      <w:proofErr w:type="spellStart"/>
      <w:r w:rsidRPr="00BF49AC">
        <w:rPr>
          <w:rFonts w:cs="Arial"/>
          <w:sz w:val="22"/>
          <w:szCs w:val="22"/>
        </w:rPr>
        <w:t>radwaste</w:t>
      </w:r>
      <w:proofErr w:type="spellEnd"/>
      <w:r w:rsidRPr="00BF49AC">
        <w:rPr>
          <w:rFonts w:cs="Arial"/>
          <w:sz w:val="22"/>
          <w:szCs w:val="22"/>
        </w:rPr>
        <w:t xml:space="preserve"> section from the license application.  Conduct </w:t>
      </w:r>
      <w:proofErr w:type="spellStart"/>
      <w:r w:rsidRPr="00BF49AC">
        <w:rPr>
          <w:rFonts w:cs="Arial"/>
          <w:sz w:val="22"/>
          <w:szCs w:val="22"/>
        </w:rPr>
        <w:t>walkdowns</w:t>
      </w:r>
      <w:proofErr w:type="spellEnd"/>
      <w:r w:rsidRPr="00BF49AC">
        <w:rPr>
          <w:rFonts w:cs="Arial"/>
          <w:sz w:val="22"/>
          <w:szCs w:val="22"/>
        </w:rPr>
        <w:t xml:space="preserve"> (considering ALARA and safety constraints) of as much of the facility’s liquid </w:t>
      </w:r>
      <w:proofErr w:type="spellStart"/>
      <w:r w:rsidRPr="00BF49AC">
        <w:rPr>
          <w:rFonts w:cs="Arial"/>
          <w:sz w:val="22"/>
          <w:szCs w:val="22"/>
        </w:rPr>
        <w:t>radwaste</w:t>
      </w:r>
      <w:proofErr w:type="spellEnd"/>
      <w:r w:rsidRPr="00BF49AC">
        <w:rPr>
          <w:rFonts w:cs="Arial"/>
          <w:sz w:val="22"/>
          <w:szCs w:val="22"/>
        </w:rPr>
        <w:t xml:space="preserve"> processing systems as possible.  Assess the licensee’s conformance of the facility with the license application.</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Identify the various sources of liquid radioactive waste, waste streams, and technologies associated with liquid radioactive waste processing for the facility.</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and evaluate the public dose calculation made by the licensee.</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and evaluate the results of a recent in-place HEPA test and observe such a test if possible.</w:t>
      </w:r>
    </w:p>
    <w:p w:rsidR="00CF3B66" w:rsidRDefault="00CF3B6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 w:author="btc1" w:date="2014-06-19T09:45:00Z"/>
          <w:sz w:val="22"/>
        </w:rPr>
        <w:sectPr w:rsidR="00CF3B66" w:rsidSect="006E4BC9">
          <w:pgSz w:w="12240" w:h="15840" w:code="1"/>
          <w:pgMar w:top="1440" w:right="1440" w:bottom="1440" w:left="1440" w:header="1440" w:footer="1440" w:gutter="0"/>
          <w:cols w:space="720"/>
          <w:noEndnote/>
          <w:docGrid w:linePitch="326"/>
        </w:sectPr>
      </w:pP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and understand the radioactive liquid release permits.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and understand the Annual Radioactive Effluent Release Report.</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Review corrective action reports in the area of radioactive gaseous and liquid effluent and monitoring systems to identify problems in this area and to understand the licensee’s corrective action process.</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2number"/>
        <w:tabs>
          <w:tab w:val="left" w:pos="2707"/>
        </w:tabs>
        <w:jc w:val="left"/>
        <w:rPr>
          <w:rFonts w:cs="Arial"/>
          <w:sz w:val="22"/>
          <w:szCs w:val="22"/>
        </w:rPr>
      </w:pPr>
      <w:r w:rsidRPr="00BF49AC">
        <w:rPr>
          <w:rFonts w:cs="Arial"/>
          <w:sz w:val="22"/>
          <w:szCs w:val="22"/>
        </w:rPr>
        <w:t>Meet with your supervisor</w:t>
      </w:r>
      <w:r w:rsidR="002267E8" w:rsidRPr="00BF49AC">
        <w:rPr>
          <w:rFonts w:cs="Arial"/>
          <w:sz w:val="22"/>
          <w:szCs w:val="22"/>
        </w:rPr>
        <w:t>, the person designated as a resource</w:t>
      </w:r>
      <w:r w:rsidRPr="00BF49AC">
        <w:rPr>
          <w:rFonts w:cs="Arial"/>
          <w:sz w:val="22"/>
          <w:szCs w:val="22"/>
        </w:rPr>
        <w:t xml:space="preserve"> or a qualified </w:t>
      </w:r>
      <w:r w:rsidR="00C619A7" w:rsidRPr="00BF49AC">
        <w:rPr>
          <w:rFonts w:cs="Arial"/>
          <w:sz w:val="22"/>
          <w:szCs w:val="22"/>
        </w:rPr>
        <w:t xml:space="preserve">Fuel Facility </w:t>
      </w:r>
      <w:r w:rsidRPr="00BF49AC">
        <w:rPr>
          <w:rFonts w:cs="Arial"/>
          <w:sz w:val="22"/>
          <w:szCs w:val="22"/>
        </w:rPr>
        <w:t>Health Physics inspector to discuss any questions you may have as a result of these activities and to demonstrate that you can meet the evaluation criteria for this OJT.</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F49AC" w:rsidRDefault="00075416" w:rsidP="00BF49AC">
      <w:pPr>
        <w:pStyle w:val="References"/>
        <w:jc w:val="left"/>
        <w:rPr>
          <w:rFonts w:cs="Arial"/>
          <w:sz w:val="22"/>
          <w:szCs w:val="22"/>
        </w:rPr>
      </w:pPr>
      <w:r w:rsidRPr="00BF49AC">
        <w:rPr>
          <w:rFonts w:cs="Arial"/>
          <w:b/>
          <w:sz w:val="22"/>
          <w:szCs w:val="22"/>
        </w:rPr>
        <w:t>DOCUMENTATION:</w:t>
      </w:r>
      <w:r w:rsidRPr="00BF49AC">
        <w:rPr>
          <w:rFonts w:cs="Arial"/>
          <w:sz w:val="22"/>
          <w:szCs w:val="22"/>
        </w:rPr>
        <w:tab/>
      </w:r>
      <w:r w:rsidR="00BF49AC">
        <w:rPr>
          <w:rFonts w:cs="Arial"/>
          <w:sz w:val="22"/>
          <w:szCs w:val="22"/>
        </w:rPr>
        <w:tab/>
      </w:r>
      <w:r w:rsidR="002267E8" w:rsidRPr="00BF49AC">
        <w:rPr>
          <w:rFonts w:cs="Arial"/>
          <w:sz w:val="22"/>
          <w:szCs w:val="22"/>
        </w:rPr>
        <w:t xml:space="preserve">Fuel Facility </w:t>
      </w:r>
      <w:r w:rsidRPr="00BF49AC">
        <w:rPr>
          <w:rFonts w:cs="Arial"/>
          <w:sz w:val="22"/>
          <w:szCs w:val="22"/>
        </w:rPr>
        <w:t>Health Physics Inspector Proficiency Level Qualification Signature Card</w:t>
      </w:r>
      <w:r w:rsidR="002267E8" w:rsidRPr="00BF49AC">
        <w:rPr>
          <w:rFonts w:cs="Arial"/>
          <w:sz w:val="22"/>
          <w:szCs w:val="22"/>
        </w:rPr>
        <w:t>,</w:t>
      </w:r>
      <w:r w:rsidRPr="00BF49AC">
        <w:rPr>
          <w:rFonts w:cs="Arial"/>
          <w:sz w:val="22"/>
          <w:szCs w:val="22"/>
        </w:rPr>
        <w:t xml:space="preserve"> Item OJT-HP-7</w:t>
      </w:r>
    </w:p>
    <w:p w:rsidR="00075416" w:rsidRPr="00BF49AC" w:rsidRDefault="00075416" w:rsidP="00BF49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B2F11" w:rsidRDefault="00CB2F11" w:rsidP="00423C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2"/>
        <w:rPr>
          <w:b/>
          <w:sz w:val="22"/>
        </w:rPr>
        <w:sectPr w:rsidR="00CB2F11" w:rsidSect="006E4BC9">
          <w:pgSz w:w="12240" w:h="15840" w:code="1"/>
          <w:pgMar w:top="1440" w:right="1440" w:bottom="1440" w:left="1440" w:header="1440" w:footer="1440" w:gutter="0"/>
          <w:cols w:space="720"/>
          <w:noEndnote/>
          <w:docGrid w:linePitch="326"/>
        </w:sectPr>
      </w:pPr>
      <w:bookmarkStart w:id="66" w:name="_Toc210444896"/>
    </w:p>
    <w:p w:rsidR="00075416" w:rsidRPr="00BC2CCA" w:rsidRDefault="002267E8" w:rsidP="00423C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2"/>
        <w:rPr>
          <w:b/>
          <w:sz w:val="22"/>
        </w:rPr>
      </w:pPr>
      <w:r w:rsidRPr="00BC2CCA">
        <w:rPr>
          <w:b/>
          <w:sz w:val="22"/>
        </w:rPr>
        <w:lastRenderedPageBreak/>
        <w:t xml:space="preserve">Fuel Facility </w:t>
      </w:r>
      <w:r w:rsidR="00075416" w:rsidRPr="00BC2CCA">
        <w:rPr>
          <w:b/>
          <w:sz w:val="22"/>
        </w:rPr>
        <w:t>Health Physics Inspector Technical Proficiency Level</w:t>
      </w:r>
      <w:r w:rsidR="00075416" w:rsidRPr="00BC2CCA">
        <w:rPr>
          <w:b/>
          <w:sz w:val="22"/>
        </w:rPr>
        <w:br/>
        <w:t>Signature Card and Certification</w:t>
      </w:r>
      <w:bookmarkEnd w:id="66"/>
      <w:r w:rsidR="00135550">
        <w:rPr>
          <w:b/>
          <w:sz w:val="22"/>
        </w:rPr>
        <w:fldChar w:fldCharType="begin"/>
      </w:r>
      <w:r w:rsidR="00135550">
        <w:instrText xml:space="preserve"> TC "</w:instrText>
      </w:r>
      <w:bookmarkStart w:id="67" w:name="_Toc383524527"/>
      <w:r w:rsidR="00135550" w:rsidRPr="003E3D34">
        <w:rPr>
          <w:b/>
          <w:sz w:val="22"/>
        </w:rPr>
        <w:instrText>Fuel Facility Health Physics Inspector Technical Proficiency Level</w:instrText>
      </w:r>
      <w:bookmarkEnd w:id="67"/>
      <w:r w:rsidR="00135550">
        <w:instrText xml:space="preserve">" \f C \l "1" </w:instrText>
      </w:r>
      <w:r w:rsidR="00135550">
        <w:rPr>
          <w:b/>
          <w:sz w:val="22"/>
        </w:rPr>
        <w:fldChar w:fldCharType="end"/>
      </w:r>
    </w:p>
    <w:p w:rsidR="00075416" w:rsidRPr="00BC2CCA" w:rsidRDefault="00075416" w:rsidP="00075416">
      <w:pPr>
        <w:jc w:val="center"/>
        <w:rPr>
          <w:b/>
          <w:sz w:val="22"/>
        </w:rPr>
      </w:pPr>
    </w:p>
    <w:tbl>
      <w:tblPr>
        <w:tblW w:w="9720" w:type="dxa"/>
        <w:jc w:val="center"/>
        <w:tblLayout w:type="fixed"/>
        <w:tblCellMar>
          <w:left w:w="120" w:type="dxa"/>
          <w:right w:w="120" w:type="dxa"/>
        </w:tblCellMar>
        <w:tblLook w:val="0000" w:firstRow="0" w:lastRow="0" w:firstColumn="0" w:lastColumn="0" w:noHBand="0" w:noVBand="0"/>
      </w:tblPr>
      <w:tblGrid>
        <w:gridCol w:w="5882"/>
        <w:gridCol w:w="1782"/>
        <w:gridCol w:w="2056"/>
      </w:tblGrid>
      <w:tr w:rsidR="00075416" w:rsidRPr="00BC2CCA" w:rsidTr="00721755">
        <w:trPr>
          <w:cantSplit/>
          <w:trHeight w:val="576"/>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i/>
                <w:sz w:val="22"/>
              </w:rPr>
              <w:t>Inspector Name</w:t>
            </w:r>
            <w:r w:rsidR="003063B2" w:rsidRPr="00BC2CCA">
              <w:rPr>
                <w:i/>
                <w:sz w:val="22"/>
              </w:rPr>
              <w:t>:</w:t>
            </w:r>
            <w:r w:rsidRPr="00BC2CCA">
              <w:rPr>
                <w:sz w:val="22"/>
              </w:rPr>
              <w:t xml:space="preserve"> ________________________________</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i/>
                <w:sz w:val="22"/>
              </w:rPr>
            </w:pPr>
            <w:r w:rsidRPr="00BC2CCA">
              <w:rPr>
                <w:i/>
                <w:sz w:val="22"/>
              </w:rPr>
              <w:t>Employee</w:t>
            </w:r>
          </w:p>
          <w:p w:rsidR="00075416" w:rsidRPr="00BC2CCA" w:rsidRDefault="00075416" w:rsidP="00C448E5">
            <w:pPr>
              <w:rPr>
                <w:sz w:val="22"/>
              </w:rPr>
            </w:pPr>
            <w:r w:rsidRPr="00BC2CCA">
              <w:rPr>
                <w:i/>
                <w:sz w:val="22"/>
              </w:rPr>
              <w:t>Initials / Date</w:t>
            </w: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i/>
                <w:sz w:val="22"/>
              </w:rPr>
            </w:pPr>
            <w:r w:rsidRPr="00BC2CCA">
              <w:rPr>
                <w:i/>
                <w:sz w:val="22"/>
              </w:rPr>
              <w:t xml:space="preserve">Supervisor’s </w:t>
            </w:r>
          </w:p>
          <w:p w:rsidR="00075416" w:rsidRPr="00BC2CCA" w:rsidRDefault="00075416" w:rsidP="00C448E5">
            <w:pPr>
              <w:rPr>
                <w:sz w:val="22"/>
              </w:rPr>
            </w:pPr>
            <w:r w:rsidRPr="00BC2CCA">
              <w:rPr>
                <w:i/>
                <w:sz w:val="22"/>
              </w:rPr>
              <w:t>Signature / Date</w:t>
            </w:r>
          </w:p>
        </w:tc>
      </w:tr>
      <w:tr w:rsidR="00075416" w:rsidRPr="00BC2CCA" w:rsidTr="00721755">
        <w:trPr>
          <w:cantSplit/>
          <w:trHeight w:val="432"/>
          <w:tblHeader/>
          <w:jc w:val="center"/>
        </w:trPr>
        <w:tc>
          <w:tcPr>
            <w:tcW w:w="9720" w:type="dxa"/>
            <w:gridSpan w:val="3"/>
            <w:tcBorders>
              <w:top w:val="single" w:sz="7" w:space="0" w:color="000000"/>
              <w:left w:val="single" w:sz="7" w:space="0" w:color="000000"/>
              <w:bottom w:val="single" w:sz="7" w:space="0" w:color="000000"/>
              <w:right w:val="single" w:sz="7" w:space="0" w:color="000000"/>
            </w:tcBorders>
            <w:vAlign w:val="bottom"/>
          </w:tcPr>
          <w:p w:rsidR="00075416" w:rsidRPr="00BC2CCA" w:rsidRDefault="003063B2" w:rsidP="00C448E5">
            <w:pPr>
              <w:rPr>
                <w:b/>
                <w:i/>
                <w:sz w:val="22"/>
              </w:rPr>
            </w:pPr>
            <w:r w:rsidRPr="00BC2CCA">
              <w:rPr>
                <w:b/>
                <w:i/>
                <w:sz w:val="22"/>
              </w:rPr>
              <w:t xml:space="preserve">A.  </w:t>
            </w:r>
            <w:r w:rsidR="00075416" w:rsidRPr="00BC2CCA">
              <w:rPr>
                <w:b/>
                <w:i/>
                <w:sz w:val="22"/>
              </w:rPr>
              <w:t>Training Courses</w:t>
            </w: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Health Physics Technology (H-201)</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Transportation of Radioactive Materials (H-308)</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Fire Protection for Fuel Cycle Facilities Self-Study (F-206S)</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9720" w:type="dxa"/>
            <w:gridSpan w:val="3"/>
            <w:tcBorders>
              <w:top w:val="single" w:sz="7" w:space="0" w:color="000000"/>
              <w:left w:val="single" w:sz="7" w:space="0" w:color="000000"/>
              <w:bottom w:val="single" w:sz="7" w:space="0" w:color="000000"/>
              <w:right w:val="single" w:sz="7" w:space="0" w:color="000000"/>
            </w:tcBorders>
            <w:vAlign w:val="bottom"/>
          </w:tcPr>
          <w:p w:rsidR="00075416" w:rsidRPr="00BC2CCA" w:rsidRDefault="003063B2" w:rsidP="00C448E5">
            <w:pPr>
              <w:rPr>
                <w:b/>
                <w:i/>
                <w:sz w:val="22"/>
              </w:rPr>
            </w:pPr>
            <w:r w:rsidRPr="00BC2CCA">
              <w:rPr>
                <w:b/>
                <w:i/>
                <w:sz w:val="22"/>
              </w:rPr>
              <w:t xml:space="preserve">B.  </w:t>
            </w:r>
            <w:r w:rsidR="00075416" w:rsidRPr="00BC2CCA">
              <w:rPr>
                <w:b/>
                <w:i/>
                <w:sz w:val="22"/>
              </w:rPr>
              <w:t>Study Guides (SG)</w:t>
            </w: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(SG-HP-1)   Code of Federal Regulations (CFRs)</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(SG-HP-2)   Licensee Documents for Health Physics Inspectors</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(SG-HP-3)   Worker Radiation Protection</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(SG-HP-4)   Radioactive Material Transportation</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 xml:space="preserve">(SG-HP-5)   Solid </w:t>
            </w:r>
            <w:proofErr w:type="spellStart"/>
            <w:r w:rsidRPr="00BC2CCA">
              <w:rPr>
                <w:sz w:val="22"/>
              </w:rPr>
              <w:t>Radwaste</w:t>
            </w:r>
            <w:proofErr w:type="spellEnd"/>
            <w:r w:rsidRPr="00BC2CCA">
              <w:rPr>
                <w:sz w:val="22"/>
              </w:rPr>
              <w:t xml:space="preserve"> Management and Processing</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(SG-HP-6)   Radiological Environmental Monitoring Program (REMP)</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B2F11">
            <w:pPr>
              <w:tabs>
                <w:tab w:val="left" w:pos="330"/>
              </w:tabs>
              <w:ind w:left="330" w:hanging="330"/>
              <w:rPr>
                <w:sz w:val="22"/>
              </w:rPr>
            </w:pPr>
            <w:r w:rsidRPr="00BC2CCA">
              <w:rPr>
                <w:sz w:val="22"/>
              </w:rPr>
              <w:t>(SG-HP-7)</w:t>
            </w:r>
            <w:r w:rsidR="00721755" w:rsidRPr="00BC2CCA">
              <w:rPr>
                <w:sz w:val="22"/>
              </w:rPr>
              <w:t xml:space="preserve"> </w:t>
            </w:r>
            <w:r w:rsidRPr="00BC2CCA">
              <w:rPr>
                <w:sz w:val="22"/>
              </w:rPr>
              <w:t>Radioactive Airborne and Liquid Effluent Treatment and Monitoring Systems</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9720" w:type="dxa"/>
            <w:gridSpan w:val="3"/>
            <w:tcBorders>
              <w:top w:val="single" w:sz="7" w:space="0" w:color="000000"/>
              <w:left w:val="single" w:sz="7" w:space="0" w:color="000000"/>
              <w:bottom w:val="single" w:sz="7" w:space="0" w:color="000000"/>
              <w:right w:val="single" w:sz="7" w:space="0" w:color="000000"/>
            </w:tcBorders>
            <w:vAlign w:val="bottom"/>
          </w:tcPr>
          <w:p w:rsidR="00075416" w:rsidRPr="00BC2CCA" w:rsidRDefault="003063B2" w:rsidP="00C448E5">
            <w:pPr>
              <w:rPr>
                <w:b/>
                <w:i/>
                <w:sz w:val="22"/>
              </w:rPr>
            </w:pPr>
            <w:r w:rsidRPr="00BC2CCA">
              <w:rPr>
                <w:b/>
                <w:i/>
                <w:sz w:val="22"/>
              </w:rPr>
              <w:t xml:space="preserve">C.  </w:t>
            </w:r>
            <w:r w:rsidR="00075416" w:rsidRPr="00BC2CCA">
              <w:rPr>
                <w:b/>
                <w:i/>
                <w:sz w:val="22"/>
              </w:rPr>
              <w:t>On-the-Job Training (OJT) Activities</w:t>
            </w: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(OJT-HP-1)  Internal and External Dose Controls</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 xml:space="preserve">(OJT-HP-2) </w:t>
            </w:r>
            <w:r w:rsidR="003063B2" w:rsidRPr="00BC2CCA">
              <w:rPr>
                <w:sz w:val="22"/>
              </w:rPr>
              <w:t xml:space="preserve"> </w:t>
            </w:r>
            <w:r w:rsidRPr="00BC2CCA">
              <w:rPr>
                <w:sz w:val="22"/>
              </w:rPr>
              <w:t>Air Sampling Program</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 xml:space="preserve">(OJT-HP-3) </w:t>
            </w:r>
            <w:r w:rsidR="003063B2" w:rsidRPr="00BC2CCA">
              <w:rPr>
                <w:sz w:val="22"/>
              </w:rPr>
              <w:t xml:space="preserve"> </w:t>
            </w:r>
            <w:r w:rsidRPr="00BC2CCA">
              <w:rPr>
                <w:sz w:val="22"/>
              </w:rPr>
              <w:t xml:space="preserve">Bioassay and In-vivo Counting </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(OJT-HP-4)  Radioactive Material Transportation</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 xml:space="preserve">(OJT-HP-5) </w:t>
            </w:r>
            <w:r w:rsidR="003063B2" w:rsidRPr="00BC2CCA">
              <w:rPr>
                <w:sz w:val="22"/>
              </w:rPr>
              <w:t xml:space="preserve"> </w:t>
            </w:r>
            <w:r w:rsidRPr="00BC2CCA">
              <w:rPr>
                <w:sz w:val="22"/>
              </w:rPr>
              <w:t xml:space="preserve">Solid </w:t>
            </w:r>
            <w:proofErr w:type="spellStart"/>
            <w:r w:rsidRPr="00BC2CCA">
              <w:rPr>
                <w:sz w:val="22"/>
              </w:rPr>
              <w:t>Radwaste</w:t>
            </w:r>
            <w:proofErr w:type="spellEnd"/>
            <w:r w:rsidRPr="00BC2CCA">
              <w:rPr>
                <w:sz w:val="22"/>
              </w:rPr>
              <w:t xml:space="preserve"> Management and Processing</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(OJT-HP-6)  Radiological Environmental Monitoring Program (REMP)</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721755">
        <w:trPr>
          <w:cantSplit/>
          <w:trHeight w:val="432"/>
          <w:tblHeader/>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B2F11">
            <w:pPr>
              <w:rPr>
                <w:sz w:val="22"/>
              </w:rPr>
            </w:pPr>
            <w:r w:rsidRPr="00BC2CCA">
              <w:rPr>
                <w:sz w:val="22"/>
              </w:rPr>
              <w:t>(OJT-HP-7)</w:t>
            </w:r>
            <w:r w:rsidR="00721755" w:rsidRPr="00BC2CCA">
              <w:rPr>
                <w:sz w:val="22"/>
              </w:rPr>
              <w:t xml:space="preserve"> </w:t>
            </w:r>
            <w:r w:rsidRPr="00BC2CCA">
              <w:rPr>
                <w:sz w:val="22"/>
              </w:rPr>
              <w:t>Radioactive Airborne and Liquid Effluent Treatment and Monitoring</w:t>
            </w:r>
            <w:r w:rsidR="00721755" w:rsidRPr="00BC2CCA">
              <w:rPr>
                <w:sz w:val="22"/>
              </w:rPr>
              <w:t xml:space="preserve"> </w:t>
            </w:r>
            <w:r w:rsidRPr="00BC2CCA">
              <w:rPr>
                <w:sz w:val="22"/>
              </w:rPr>
              <w:t>Systems</w:t>
            </w:r>
          </w:p>
        </w:tc>
        <w:tc>
          <w:tcPr>
            <w:tcW w:w="178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c>
          <w:tcPr>
            <w:tcW w:w="2056"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bl>
    <w:p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C2CCA">
        <w:rPr>
          <w:sz w:val="22"/>
        </w:rPr>
        <w:t>Supervisor’s signature indicates successful completion of all required courses and activities listed in this journal and readiness to appear before the Oral Board.</w:t>
      </w:r>
    </w:p>
    <w:p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EF53BD"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EF53BD" w:rsidSect="00CF3B66">
          <w:headerReference w:type="default" r:id="rId23"/>
          <w:footerReference w:type="default" r:id="rId24"/>
          <w:pgSz w:w="12240" w:h="15840" w:code="1"/>
          <w:pgMar w:top="1080" w:right="1440" w:bottom="720" w:left="1440" w:header="1440" w:footer="1440" w:gutter="0"/>
          <w:cols w:space="720"/>
          <w:noEndnote/>
          <w:docGrid w:linePitch="326"/>
        </w:sectPr>
      </w:pPr>
      <w:r w:rsidRPr="00BC2CCA">
        <w:rPr>
          <w:sz w:val="22"/>
        </w:rPr>
        <w:t>Supervisor’s Signature: ________________________________ Date: _____________</w:t>
      </w:r>
    </w:p>
    <w:p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C2CCA">
        <w:rPr>
          <w:sz w:val="22"/>
        </w:rPr>
        <w:t xml:space="preserve">This signature card and certification must be accompanied by Form 1, </w:t>
      </w:r>
      <w:r w:rsidR="003063B2" w:rsidRPr="00BC2CCA">
        <w:rPr>
          <w:sz w:val="22"/>
        </w:rPr>
        <w:t xml:space="preserve">Fuel Facility </w:t>
      </w:r>
      <w:r w:rsidRPr="00BC2CCA">
        <w:rPr>
          <w:sz w:val="22"/>
        </w:rPr>
        <w:t>Health Physics Inspector Technical Proficiency Level Equivalency Justification, if applicable.</w:t>
      </w:r>
    </w:p>
    <w:p w:rsidR="003639A9" w:rsidRDefault="003639A9"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C2CCA">
        <w:rPr>
          <w:sz w:val="22"/>
        </w:rPr>
        <w:t>Copies:</w:t>
      </w:r>
      <w:r w:rsidRPr="00BC2CCA">
        <w:rPr>
          <w:sz w:val="22"/>
        </w:rPr>
        <w:tab/>
      </w:r>
      <w:r w:rsidR="000B4805">
        <w:rPr>
          <w:sz w:val="22"/>
        </w:rPr>
        <w:tab/>
      </w:r>
      <w:r w:rsidRPr="00BC2CCA">
        <w:rPr>
          <w:sz w:val="22"/>
        </w:rPr>
        <w:t>Inspector</w:t>
      </w:r>
    </w:p>
    <w:p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C2CCA">
        <w:rPr>
          <w:sz w:val="22"/>
        </w:rPr>
        <w:tab/>
      </w:r>
      <w:r w:rsidR="000B4805">
        <w:rPr>
          <w:sz w:val="22"/>
        </w:rPr>
        <w:tab/>
      </w:r>
      <w:r w:rsidR="000B4805">
        <w:rPr>
          <w:sz w:val="22"/>
        </w:rPr>
        <w:tab/>
      </w:r>
      <w:r w:rsidRPr="00BC2CCA">
        <w:rPr>
          <w:sz w:val="22"/>
        </w:rPr>
        <w:t>HR Office</w:t>
      </w:r>
    </w:p>
    <w:p w:rsidR="00CF3B66" w:rsidRDefault="00075416" w:rsidP="004F05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CF3B66" w:rsidSect="00CF3B66">
          <w:pgSz w:w="12240" w:h="15840" w:code="1"/>
          <w:pgMar w:top="1080" w:right="1440" w:bottom="720" w:left="1440" w:header="1440" w:footer="1440" w:gutter="0"/>
          <w:cols w:space="720"/>
          <w:noEndnote/>
          <w:docGrid w:linePitch="326"/>
        </w:sectPr>
      </w:pPr>
      <w:r w:rsidRPr="00BC2CCA">
        <w:rPr>
          <w:sz w:val="22"/>
        </w:rPr>
        <w:tab/>
      </w:r>
      <w:r w:rsidR="000B4805">
        <w:rPr>
          <w:sz w:val="22"/>
        </w:rPr>
        <w:tab/>
      </w:r>
      <w:r w:rsidR="000B4805">
        <w:rPr>
          <w:sz w:val="22"/>
        </w:rPr>
        <w:tab/>
      </w:r>
      <w:r w:rsidRPr="00BC2CCA">
        <w:rPr>
          <w:sz w:val="22"/>
        </w:rPr>
        <w:t>Supervisor</w:t>
      </w:r>
    </w:p>
    <w:p w:rsidR="00075416" w:rsidRPr="00BC2CCA" w:rsidRDefault="00075416" w:rsidP="004F05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tbl>
      <w:tblPr>
        <w:tblW w:w="0" w:type="auto"/>
        <w:jc w:val="center"/>
        <w:tblLayout w:type="fixed"/>
        <w:tblCellMar>
          <w:left w:w="120" w:type="dxa"/>
          <w:right w:w="120" w:type="dxa"/>
        </w:tblCellMar>
        <w:tblLook w:val="0000" w:firstRow="0" w:lastRow="0" w:firstColumn="0" w:lastColumn="0" w:noHBand="0" w:noVBand="0"/>
      </w:tblPr>
      <w:tblGrid>
        <w:gridCol w:w="4992"/>
        <w:gridCol w:w="4368"/>
      </w:tblGrid>
      <w:tr w:rsidR="00075416" w:rsidRPr="00BC2CCA" w:rsidTr="00C448E5">
        <w:trPr>
          <w:trHeight w:val="432"/>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075416" w:rsidRPr="00BC2CCA" w:rsidRDefault="00135550" w:rsidP="00135550">
            <w:pPr>
              <w:rPr>
                <w:i/>
                <w:sz w:val="22"/>
              </w:rPr>
            </w:pPr>
            <w:r>
              <w:rPr>
                <w:sz w:val="22"/>
              </w:rPr>
              <w:fldChar w:fldCharType="begin"/>
            </w:r>
            <w:r>
              <w:instrText xml:space="preserve"> TC "</w:instrText>
            </w:r>
            <w:bookmarkStart w:id="68" w:name="_Toc383524528"/>
            <w:r w:rsidRPr="003E3D34">
              <w:rPr>
                <w:sz w:val="22"/>
              </w:rPr>
              <w:instrText>Form 1: Fuel Facility Health Physics Inspector Technical Level Proficiency Justification</w:instrText>
            </w:r>
            <w:bookmarkEnd w:id="68"/>
            <w:r>
              <w:instrText xml:space="preserve">" \f C \l "1" </w:instrText>
            </w:r>
            <w:r>
              <w:rPr>
                <w:sz w:val="22"/>
              </w:rPr>
              <w:fldChar w:fldCharType="end"/>
            </w:r>
            <w:r w:rsidR="00075416" w:rsidRPr="00BC2CCA">
              <w:rPr>
                <w:sz w:val="22"/>
              </w:rPr>
              <w:t xml:space="preserve">Form 1: </w:t>
            </w:r>
            <w:r w:rsidR="003063B2" w:rsidRPr="00BC2CCA">
              <w:rPr>
                <w:sz w:val="22"/>
              </w:rPr>
              <w:t xml:space="preserve">Fuel Facility Health Physics Inspector </w:t>
            </w:r>
            <w:r w:rsidR="00075416" w:rsidRPr="00BC2CCA">
              <w:rPr>
                <w:sz w:val="22"/>
              </w:rPr>
              <w:t>Technical Level Proficiency Justification</w:t>
            </w:r>
          </w:p>
        </w:tc>
      </w:tr>
      <w:tr w:rsidR="00075416" w:rsidRPr="00BC2CCA" w:rsidTr="00C448E5">
        <w:trPr>
          <w:trHeight w:val="576"/>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Inspector Name</w:t>
            </w:r>
            <w:r w:rsidR="003063B2" w:rsidRPr="00BC2CCA">
              <w:rPr>
                <w:sz w:val="22"/>
              </w:rPr>
              <w:t>:</w:t>
            </w:r>
            <w:r w:rsidRPr="00BC2CCA">
              <w:rPr>
                <w:sz w:val="22"/>
              </w:rPr>
              <w:t xml:space="preserve"> ____________________________</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i/>
                <w:sz w:val="22"/>
              </w:rPr>
            </w:pPr>
            <w:r w:rsidRPr="00BC2CCA">
              <w:rPr>
                <w:i/>
                <w:sz w:val="22"/>
              </w:rPr>
              <w:t>Identify equivalent training and experience for which the inspector is to be given credit.</w:t>
            </w:r>
          </w:p>
        </w:tc>
      </w:tr>
      <w:tr w:rsidR="00075416" w:rsidRPr="00BC2CCA" w:rsidTr="00C448E5">
        <w:trPr>
          <w:trHeight w:val="432"/>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075416" w:rsidRPr="00BC2CCA" w:rsidRDefault="003063B2" w:rsidP="00C448E5">
            <w:pPr>
              <w:rPr>
                <w:b/>
                <w:i/>
                <w:sz w:val="22"/>
              </w:rPr>
            </w:pPr>
            <w:r w:rsidRPr="00BC2CCA">
              <w:rPr>
                <w:b/>
                <w:i/>
                <w:sz w:val="22"/>
              </w:rPr>
              <w:t xml:space="preserve">A.  </w:t>
            </w:r>
            <w:r w:rsidR="00075416" w:rsidRPr="00BC2CCA">
              <w:rPr>
                <w:b/>
                <w:i/>
                <w:sz w:val="22"/>
              </w:rPr>
              <w:t>Training Courses</w:t>
            </w: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Health Physics Technology (H-201)</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Transportation of Radioactive Materials (H-308)</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Fire Protection for Fuel Cycle Facilities Self-Study (F-206S)</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075416" w:rsidRPr="00BC2CCA" w:rsidRDefault="003063B2" w:rsidP="00C448E5">
            <w:pPr>
              <w:rPr>
                <w:b/>
                <w:i/>
                <w:sz w:val="22"/>
              </w:rPr>
            </w:pPr>
            <w:r w:rsidRPr="00BC2CCA">
              <w:rPr>
                <w:b/>
                <w:i/>
                <w:sz w:val="22"/>
              </w:rPr>
              <w:t xml:space="preserve">B.  </w:t>
            </w:r>
            <w:r w:rsidR="00075416" w:rsidRPr="00BC2CCA">
              <w:rPr>
                <w:b/>
                <w:i/>
                <w:sz w:val="22"/>
              </w:rPr>
              <w:t>Study Guides (SG)</w:t>
            </w: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(SG-HP-1)   Code of Federal Regulations (CFRs)</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(SG-HP-2)   Licensee Documents for Health Physics</w:t>
            </w:r>
          </w:p>
          <w:p w:rsidR="00075416" w:rsidRPr="00BC2CCA" w:rsidRDefault="00075416" w:rsidP="00C448E5">
            <w:pPr>
              <w:rPr>
                <w:sz w:val="22"/>
              </w:rPr>
            </w:pPr>
            <w:r w:rsidRPr="00BC2CCA">
              <w:rPr>
                <w:sz w:val="22"/>
              </w:rPr>
              <w:t xml:space="preserve">       </w:t>
            </w:r>
            <w:r w:rsidR="00721755" w:rsidRPr="00BC2CCA">
              <w:rPr>
                <w:sz w:val="22"/>
              </w:rPr>
              <w:t xml:space="preserve">             </w:t>
            </w:r>
            <w:r w:rsidRPr="00BC2CCA">
              <w:rPr>
                <w:sz w:val="22"/>
              </w:rPr>
              <w:t>Inspectors</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(SG-HP-3)  Worker Radiation Protection</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(SG-HP-4)  Radioactive Material Transportation</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 xml:space="preserve">(SG-HP-5)  Solid </w:t>
            </w:r>
            <w:proofErr w:type="spellStart"/>
            <w:r w:rsidRPr="00BC2CCA">
              <w:rPr>
                <w:sz w:val="22"/>
              </w:rPr>
              <w:t>Radwaste</w:t>
            </w:r>
            <w:proofErr w:type="spellEnd"/>
            <w:r w:rsidRPr="00BC2CCA">
              <w:rPr>
                <w:sz w:val="22"/>
              </w:rPr>
              <w:t xml:space="preserve"> Management and Processing</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 xml:space="preserve">(SG-HP-6) Radiological Environmental Monitoring Program </w:t>
            </w:r>
            <w:r w:rsidR="00721755" w:rsidRPr="00BC2CCA">
              <w:rPr>
                <w:sz w:val="22"/>
              </w:rPr>
              <w:t xml:space="preserve">                 </w:t>
            </w:r>
            <w:r w:rsidRPr="00BC2CCA">
              <w:rPr>
                <w:sz w:val="22"/>
              </w:rPr>
              <w:t>(REMP)</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721755" w:rsidRPr="00BC2CCA" w:rsidRDefault="00075416" w:rsidP="00C448E5">
            <w:pPr>
              <w:rPr>
                <w:sz w:val="22"/>
              </w:rPr>
            </w:pPr>
            <w:r w:rsidRPr="00BC2CCA">
              <w:rPr>
                <w:sz w:val="22"/>
              </w:rPr>
              <w:t>(SG-HP-7)</w:t>
            </w:r>
            <w:r w:rsidR="00721755" w:rsidRPr="00BC2CCA">
              <w:rPr>
                <w:sz w:val="22"/>
              </w:rPr>
              <w:t xml:space="preserve"> </w:t>
            </w:r>
            <w:r w:rsidRPr="00BC2CCA">
              <w:rPr>
                <w:sz w:val="22"/>
              </w:rPr>
              <w:t>Radioactive Airborne and Liquid Effluent</w:t>
            </w:r>
          </w:p>
          <w:p w:rsidR="00075416" w:rsidRPr="00BC2CCA" w:rsidRDefault="00721755" w:rsidP="00C448E5">
            <w:pPr>
              <w:rPr>
                <w:sz w:val="22"/>
              </w:rPr>
            </w:pPr>
            <w:r w:rsidRPr="00BC2CCA">
              <w:rPr>
                <w:sz w:val="22"/>
              </w:rPr>
              <w:t xml:space="preserve">               </w:t>
            </w:r>
            <w:r w:rsidR="00075416" w:rsidRPr="00BC2CCA">
              <w:rPr>
                <w:sz w:val="22"/>
              </w:rPr>
              <w:t xml:space="preserve"> </w:t>
            </w:r>
            <w:r w:rsidRPr="00BC2CCA">
              <w:rPr>
                <w:sz w:val="22"/>
              </w:rPr>
              <w:t xml:space="preserve">  </w:t>
            </w:r>
            <w:r w:rsidR="00075416" w:rsidRPr="00BC2CCA">
              <w:rPr>
                <w:sz w:val="22"/>
              </w:rPr>
              <w:t>Treatment and Monitoring Systems</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075416" w:rsidRPr="00BC2CCA" w:rsidRDefault="003063B2" w:rsidP="00C448E5">
            <w:pPr>
              <w:rPr>
                <w:b/>
                <w:i/>
                <w:sz w:val="22"/>
              </w:rPr>
            </w:pPr>
            <w:r w:rsidRPr="00BC2CCA">
              <w:rPr>
                <w:b/>
                <w:i/>
                <w:sz w:val="22"/>
              </w:rPr>
              <w:t xml:space="preserve">C.  </w:t>
            </w:r>
            <w:r w:rsidR="00075416" w:rsidRPr="00BC2CCA">
              <w:rPr>
                <w:b/>
                <w:i/>
                <w:sz w:val="22"/>
              </w:rPr>
              <w:t>On-the-Job Training (OJT) Activities</w:t>
            </w: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 xml:space="preserve">(OJT-HP-1) </w:t>
            </w:r>
            <w:r w:rsidR="003063B2" w:rsidRPr="00BC2CCA">
              <w:rPr>
                <w:sz w:val="22"/>
              </w:rPr>
              <w:t xml:space="preserve"> </w:t>
            </w:r>
            <w:r w:rsidRPr="00BC2CCA">
              <w:rPr>
                <w:sz w:val="22"/>
              </w:rPr>
              <w:t>Internal and External Dose Controls</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(OJT-HP-2)  Air Sampling Program</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 xml:space="preserve">(OJT-HP-3) </w:t>
            </w:r>
            <w:r w:rsidR="003063B2" w:rsidRPr="00BC2CCA">
              <w:rPr>
                <w:sz w:val="22"/>
              </w:rPr>
              <w:t xml:space="preserve"> </w:t>
            </w:r>
            <w:r w:rsidRPr="00BC2CCA">
              <w:rPr>
                <w:sz w:val="22"/>
              </w:rPr>
              <w:t xml:space="preserve">Bioassay and In-vivo Counting </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 xml:space="preserve">(OJT-HP-4) </w:t>
            </w:r>
            <w:r w:rsidR="003063B2" w:rsidRPr="00BC2CCA">
              <w:rPr>
                <w:sz w:val="22"/>
              </w:rPr>
              <w:t xml:space="preserve"> </w:t>
            </w:r>
            <w:r w:rsidRPr="00BC2CCA">
              <w:rPr>
                <w:sz w:val="22"/>
              </w:rPr>
              <w:t>Radioactive Material Transportation</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rPr>
                <w:sz w:val="22"/>
              </w:rPr>
            </w:pPr>
            <w:r w:rsidRPr="00BC2CCA">
              <w:rPr>
                <w:sz w:val="22"/>
              </w:rPr>
              <w:t xml:space="preserve">(OJT-HP-5) </w:t>
            </w:r>
            <w:r w:rsidR="003063B2" w:rsidRPr="00BC2CCA">
              <w:rPr>
                <w:sz w:val="22"/>
              </w:rPr>
              <w:t xml:space="preserve"> </w:t>
            </w:r>
            <w:r w:rsidRPr="00BC2CCA">
              <w:rPr>
                <w:sz w:val="22"/>
              </w:rPr>
              <w:t xml:space="preserve">Solid </w:t>
            </w:r>
            <w:proofErr w:type="spellStart"/>
            <w:r w:rsidRPr="00BC2CCA">
              <w:rPr>
                <w:sz w:val="22"/>
              </w:rPr>
              <w:t>Radwaste</w:t>
            </w:r>
            <w:proofErr w:type="spellEnd"/>
            <w:r w:rsidRPr="00BC2CCA">
              <w:rPr>
                <w:sz w:val="22"/>
              </w:rPr>
              <w:t xml:space="preserve"> Management and Processing</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721755" w:rsidRPr="00BC2CCA" w:rsidRDefault="00075416" w:rsidP="00C448E5">
            <w:pPr>
              <w:rPr>
                <w:sz w:val="22"/>
              </w:rPr>
            </w:pPr>
            <w:r w:rsidRPr="00BC2CCA">
              <w:rPr>
                <w:sz w:val="22"/>
              </w:rPr>
              <w:t>(OJT-HP-6)</w:t>
            </w:r>
            <w:r w:rsidR="00721755" w:rsidRPr="00BC2CCA">
              <w:rPr>
                <w:sz w:val="22"/>
              </w:rPr>
              <w:t xml:space="preserve"> </w:t>
            </w:r>
            <w:r w:rsidRPr="00BC2CCA">
              <w:rPr>
                <w:sz w:val="22"/>
              </w:rPr>
              <w:t xml:space="preserve">Radiological Environmental Monitoring </w:t>
            </w:r>
          </w:p>
          <w:p w:rsidR="00075416" w:rsidRPr="00BC2CCA" w:rsidRDefault="00721755" w:rsidP="00C448E5">
            <w:pPr>
              <w:rPr>
                <w:sz w:val="22"/>
              </w:rPr>
            </w:pPr>
            <w:r w:rsidRPr="00BC2CCA">
              <w:rPr>
                <w:sz w:val="22"/>
              </w:rPr>
              <w:t xml:space="preserve">                   </w:t>
            </w:r>
            <w:r w:rsidR="00075416" w:rsidRPr="00BC2CCA">
              <w:rPr>
                <w:sz w:val="22"/>
              </w:rPr>
              <w:t>Program (REMP)</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bl>
    <w:p w:rsidR="00CF3B66" w:rsidRDefault="00CF3B66">
      <w:pPr>
        <w:sectPr w:rsidR="00CF3B66" w:rsidSect="00CF3B66">
          <w:pgSz w:w="12240" w:h="15840" w:code="1"/>
          <w:pgMar w:top="1080" w:right="1440" w:bottom="720" w:left="1440" w:header="1440" w:footer="1440" w:gutter="0"/>
          <w:cols w:space="720"/>
          <w:noEndnote/>
          <w:docGrid w:linePitch="326"/>
        </w:sectPr>
      </w:pPr>
    </w:p>
    <w:p w:rsidR="00CF3B66" w:rsidRDefault="00CF3B66"/>
    <w:tbl>
      <w:tblPr>
        <w:tblW w:w="0" w:type="auto"/>
        <w:jc w:val="center"/>
        <w:tblLayout w:type="fixed"/>
        <w:tblCellMar>
          <w:left w:w="120" w:type="dxa"/>
          <w:right w:w="120" w:type="dxa"/>
        </w:tblCellMar>
        <w:tblLook w:val="0000" w:firstRow="0" w:lastRow="0" w:firstColumn="0" w:lastColumn="0" w:noHBand="0" w:noVBand="0"/>
      </w:tblPr>
      <w:tblGrid>
        <w:gridCol w:w="4992"/>
        <w:gridCol w:w="4368"/>
      </w:tblGrid>
      <w:tr w:rsidR="00075416" w:rsidRPr="00BC2CCA" w:rsidTr="00C448E5">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F3B66">
            <w:pPr>
              <w:rPr>
                <w:sz w:val="22"/>
              </w:rPr>
            </w:pPr>
            <w:r w:rsidRPr="00BC2CCA">
              <w:rPr>
                <w:sz w:val="22"/>
              </w:rPr>
              <w:t>(OJT-HP-7)</w:t>
            </w:r>
            <w:r w:rsidR="00721755" w:rsidRPr="00BC2CCA">
              <w:rPr>
                <w:sz w:val="22"/>
              </w:rPr>
              <w:t xml:space="preserve"> </w:t>
            </w:r>
            <w:r w:rsidRPr="00BC2CCA">
              <w:rPr>
                <w:sz w:val="22"/>
              </w:rPr>
              <w:t>Radioactive Airborne and Liquid Effluent Treatment and Monitoring Systems</w:t>
            </w:r>
          </w:p>
        </w:tc>
        <w:tc>
          <w:tcPr>
            <w:tcW w:w="4368" w:type="dxa"/>
            <w:tcBorders>
              <w:top w:val="single" w:sz="7" w:space="0" w:color="000000"/>
              <w:left w:val="single" w:sz="7" w:space="0" w:color="000000"/>
              <w:bottom w:val="single" w:sz="7" w:space="0" w:color="000000"/>
              <w:right w:val="single" w:sz="7" w:space="0" w:color="000000"/>
            </w:tcBorders>
            <w:vAlign w:val="bottom"/>
          </w:tcPr>
          <w:p w:rsidR="00075416" w:rsidRPr="00BC2CCA" w:rsidRDefault="00075416" w:rsidP="00C448E5">
            <w:pPr>
              <w:widowControl/>
              <w:tabs>
                <w:tab w:val="left" w:pos="-1360"/>
                <w:tab w:val="left" w:pos="-720"/>
                <w:tab w:val="left" w:pos="0"/>
                <w:tab w:val="left" w:pos="720"/>
                <w:tab w:val="left" w:pos="2160"/>
                <w:tab w:val="left" w:pos="2610"/>
                <w:tab w:val="left" w:pos="2880"/>
                <w:tab w:val="left" w:pos="3600"/>
                <w:tab w:val="left" w:pos="4320"/>
                <w:tab w:val="left" w:pos="5760"/>
                <w:tab w:val="left" w:pos="6480"/>
                <w:tab w:val="left" w:pos="7200"/>
                <w:tab w:val="left" w:pos="7920"/>
                <w:tab w:val="left" w:pos="8640"/>
                <w:tab w:val="left" w:pos="9360"/>
              </w:tabs>
              <w:spacing w:after="58"/>
              <w:rPr>
                <w:sz w:val="22"/>
              </w:rPr>
            </w:pPr>
          </w:p>
        </w:tc>
      </w:tr>
    </w:tbl>
    <w:p w:rsidR="00075416" w:rsidRPr="00BC2CCA" w:rsidRDefault="00075416" w:rsidP="00075416">
      <w:pPr>
        <w:rPr>
          <w:sz w:val="22"/>
        </w:rPr>
      </w:pPr>
    </w:p>
    <w:p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C2CCA">
        <w:rPr>
          <w:sz w:val="22"/>
        </w:rPr>
        <w:t>Supervisor’s Recommendation: ______________________________ Date: __________</w:t>
      </w:r>
    </w:p>
    <w:p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C2CCA" w:rsidRDefault="00075416" w:rsidP="000B4805">
      <w:pPr>
        <w:pStyle w:val="topic"/>
        <w:rPr>
          <w:rFonts w:cs="Arial"/>
          <w:sz w:val="22"/>
          <w:szCs w:val="22"/>
        </w:rPr>
      </w:pPr>
    </w:p>
    <w:p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870"/>
        <w:rPr>
          <w:sz w:val="22"/>
        </w:rPr>
      </w:pPr>
      <w:r w:rsidRPr="00BC2CCA">
        <w:rPr>
          <w:sz w:val="22"/>
        </w:rPr>
        <w:t>Division Director’s Approval: _________________________________ Date: __________</w:t>
      </w:r>
    </w:p>
    <w:p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C2CCA">
        <w:rPr>
          <w:sz w:val="22"/>
        </w:rPr>
        <w:t xml:space="preserve">Copies to: </w:t>
      </w:r>
      <w:r w:rsidR="003063B2" w:rsidRPr="00BC2CCA">
        <w:rPr>
          <w:sz w:val="22"/>
        </w:rPr>
        <w:t xml:space="preserve"> </w:t>
      </w:r>
      <w:r w:rsidR="000B4805">
        <w:rPr>
          <w:sz w:val="22"/>
        </w:rPr>
        <w:tab/>
      </w:r>
      <w:r w:rsidRPr="00BC2CCA">
        <w:rPr>
          <w:sz w:val="22"/>
        </w:rPr>
        <w:t xml:space="preserve">Inspector </w:t>
      </w:r>
    </w:p>
    <w:p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C2CCA">
        <w:rPr>
          <w:sz w:val="22"/>
        </w:rPr>
        <w:tab/>
      </w:r>
      <w:r w:rsidR="003063B2" w:rsidRPr="00BC2CCA">
        <w:rPr>
          <w:sz w:val="22"/>
        </w:rPr>
        <w:t xml:space="preserve">     </w:t>
      </w:r>
      <w:r w:rsidR="000B4805">
        <w:rPr>
          <w:sz w:val="22"/>
        </w:rPr>
        <w:tab/>
      </w:r>
      <w:r w:rsidR="000B4805">
        <w:rPr>
          <w:sz w:val="22"/>
        </w:rPr>
        <w:tab/>
      </w:r>
      <w:r w:rsidRPr="00BC2CCA">
        <w:rPr>
          <w:sz w:val="22"/>
        </w:rPr>
        <w:t>HR Office</w:t>
      </w:r>
    </w:p>
    <w:p w:rsidR="00075416" w:rsidRPr="00BC2CCA" w:rsidRDefault="00075416" w:rsidP="000B48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075416" w:rsidRPr="00BC2CCA" w:rsidSect="00CF3B66">
          <w:pgSz w:w="12240" w:h="15840" w:code="1"/>
          <w:pgMar w:top="1080" w:right="1440" w:bottom="720" w:left="1440" w:header="1440" w:footer="1440" w:gutter="0"/>
          <w:cols w:space="720"/>
          <w:noEndnote/>
          <w:docGrid w:linePitch="326"/>
        </w:sectPr>
      </w:pPr>
      <w:r w:rsidRPr="00BC2CCA">
        <w:rPr>
          <w:sz w:val="22"/>
        </w:rPr>
        <w:tab/>
      </w:r>
      <w:r w:rsidR="003063B2" w:rsidRPr="00BC2CCA">
        <w:rPr>
          <w:sz w:val="22"/>
        </w:rPr>
        <w:t xml:space="preserve">     </w:t>
      </w:r>
      <w:r w:rsidR="000B4805">
        <w:rPr>
          <w:sz w:val="22"/>
        </w:rPr>
        <w:tab/>
      </w:r>
      <w:r w:rsidR="000B4805">
        <w:rPr>
          <w:sz w:val="22"/>
        </w:rPr>
        <w:tab/>
      </w:r>
      <w:r w:rsidRPr="00BC2CCA">
        <w:rPr>
          <w:sz w:val="22"/>
        </w:rPr>
        <w:t>Supervisor</w:t>
      </w:r>
    </w:p>
    <w:p w:rsidR="00146E61" w:rsidRPr="00BC2CCA" w:rsidRDefault="00146E61" w:rsidP="00B74A52">
      <w:pPr>
        <w:jc w:val="center"/>
        <w:rPr>
          <w:sz w:val="22"/>
        </w:rPr>
      </w:pPr>
      <w:r w:rsidRPr="00BC2CCA">
        <w:rPr>
          <w:sz w:val="22"/>
        </w:rPr>
        <w:lastRenderedPageBreak/>
        <w:t>Attachment 1</w:t>
      </w:r>
      <w:r w:rsidR="00135550">
        <w:rPr>
          <w:sz w:val="22"/>
        </w:rPr>
        <w:fldChar w:fldCharType="begin"/>
      </w:r>
      <w:r w:rsidR="00135550">
        <w:instrText xml:space="preserve"> TC "</w:instrText>
      </w:r>
      <w:bookmarkStart w:id="69" w:name="_Toc383524529"/>
      <w:r w:rsidR="00135550" w:rsidRPr="003E3D34">
        <w:rPr>
          <w:sz w:val="22"/>
        </w:rPr>
        <w:instrText>Attachment 1</w:instrText>
      </w:r>
      <w:bookmarkEnd w:id="69"/>
      <w:r w:rsidR="00135550">
        <w:instrText xml:space="preserve">" \f C \l "1" </w:instrText>
      </w:r>
      <w:r w:rsidR="00135550">
        <w:rPr>
          <w:sz w:val="22"/>
        </w:rPr>
        <w:fldChar w:fldCharType="end"/>
      </w:r>
    </w:p>
    <w:p w:rsidR="00B74A52" w:rsidRPr="00BC2CCA" w:rsidRDefault="00B74A52" w:rsidP="00B74A52">
      <w:pPr>
        <w:jc w:val="center"/>
        <w:rPr>
          <w:sz w:val="22"/>
          <w:u w:val="single"/>
        </w:rPr>
      </w:pPr>
      <w:r w:rsidRPr="00BC2CCA">
        <w:rPr>
          <w:sz w:val="22"/>
          <w:u w:val="single"/>
        </w:rPr>
        <w:t>Revision History for IMC 1247 Appendix C-2</w:t>
      </w:r>
    </w:p>
    <w:p w:rsidR="00406769" w:rsidRPr="00BC2CCA" w:rsidRDefault="00406769" w:rsidP="00406769">
      <w:pPr>
        <w:jc w:val="center"/>
        <w:rPr>
          <w:sz w:val="22"/>
          <w:u w:val="single"/>
        </w:rPr>
      </w:pPr>
    </w:p>
    <w:p w:rsidR="00075416" w:rsidRPr="00BC2CCA" w:rsidRDefault="00075416" w:rsidP="00406769">
      <w:pPr>
        <w:jc w:val="center"/>
        <w:rPr>
          <w:sz w:val="22"/>
        </w:rPr>
      </w:pPr>
    </w:p>
    <w:tbl>
      <w:tblPr>
        <w:tblW w:w="12420" w:type="dxa"/>
        <w:jc w:val="center"/>
        <w:tblInd w:w="-240" w:type="dxa"/>
        <w:tblLayout w:type="fixed"/>
        <w:tblCellMar>
          <w:left w:w="120" w:type="dxa"/>
          <w:right w:w="120" w:type="dxa"/>
        </w:tblCellMar>
        <w:tblLook w:val="0000" w:firstRow="0" w:lastRow="0" w:firstColumn="0" w:lastColumn="0" w:noHBand="0" w:noVBand="0"/>
      </w:tblPr>
      <w:tblGrid>
        <w:gridCol w:w="1530"/>
        <w:gridCol w:w="1710"/>
        <w:gridCol w:w="4500"/>
        <w:gridCol w:w="2250"/>
        <w:gridCol w:w="2430"/>
      </w:tblGrid>
      <w:tr w:rsidR="000B4805" w:rsidRPr="00BC2CCA" w:rsidTr="009E4AA5">
        <w:trPr>
          <w:jc w:val="center"/>
        </w:trPr>
        <w:tc>
          <w:tcPr>
            <w:tcW w:w="1530" w:type="dxa"/>
            <w:tcBorders>
              <w:top w:val="single" w:sz="7" w:space="0" w:color="000000"/>
              <w:left w:val="single" w:sz="7" w:space="0" w:color="000000"/>
              <w:bottom w:val="single" w:sz="7" w:space="0" w:color="000000"/>
              <w:right w:val="single" w:sz="7" w:space="0" w:color="000000"/>
            </w:tcBorders>
          </w:tcPr>
          <w:p w:rsidR="000B4805" w:rsidRPr="00BC2CCA" w:rsidRDefault="000B4805" w:rsidP="00C448E5">
            <w:pPr>
              <w:rPr>
                <w:sz w:val="22"/>
              </w:rPr>
            </w:pPr>
            <w:r w:rsidRPr="00BC2CCA">
              <w:rPr>
                <w:sz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0B4805" w:rsidRDefault="000B4805" w:rsidP="003639A9">
            <w:pPr>
              <w:pStyle w:val="Default"/>
              <w:jc w:val="center"/>
              <w:rPr>
                <w:sz w:val="22"/>
                <w:szCs w:val="22"/>
              </w:rPr>
            </w:pPr>
            <w:r>
              <w:rPr>
                <w:sz w:val="22"/>
                <w:szCs w:val="22"/>
              </w:rPr>
              <w:t>Accession Number</w:t>
            </w:r>
          </w:p>
          <w:p w:rsidR="000B4805" w:rsidRDefault="000B4805" w:rsidP="003639A9">
            <w:pPr>
              <w:pStyle w:val="Default"/>
              <w:jc w:val="center"/>
              <w:rPr>
                <w:sz w:val="22"/>
                <w:szCs w:val="22"/>
              </w:rPr>
            </w:pPr>
            <w:r>
              <w:rPr>
                <w:sz w:val="22"/>
                <w:szCs w:val="22"/>
              </w:rPr>
              <w:t>Issue Date</w:t>
            </w:r>
          </w:p>
          <w:p w:rsidR="000B4805" w:rsidRPr="00BC2CCA" w:rsidRDefault="000B4805" w:rsidP="003639A9">
            <w:pPr>
              <w:jc w:val="center"/>
              <w:rPr>
                <w:sz w:val="22"/>
              </w:rPr>
            </w:pPr>
            <w:r>
              <w:rPr>
                <w:sz w:val="22"/>
              </w:rPr>
              <w:t>Change Notice</w:t>
            </w:r>
          </w:p>
        </w:tc>
        <w:tc>
          <w:tcPr>
            <w:tcW w:w="4500" w:type="dxa"/>
            <w:tcBorders>
              <w:top w:val="single" w:sz="7" w:space="0" w:color="000000"/>
              <w:left w:val="single" w:sz="7" w:space="0" w:color="000000"/>
              <w:bottom w:val="single" w:sz="7" w:space="0" w:color="000000"/>
              <w:right w:val="single" w:sz="7" w:space="0" w:color="000000"/>
            </w:tcBorders>
          </w:tcPr>
          <w:p w:rsidR="000B4805" w:rsidRPr="00BC2CCA" w:rsidRDefault="000B4805" w:rsidP="003639A9">
            <w:pPr>
              <w:jc w:val="center"/>
              <w:rPr>
                <w:sz w:val="22"/>
              </w:rPr>
            </w:pPr>
            <w:r w:rsidRPr="00BC2CCA">
              <w:rPr>
                <w:sz w:val="22"/>
              </w:rPr>
              <w:t>Description of Change</w:t>
            </w:r>
          </w:p>
        </w:tc>
        <w:tc>
          <w:tcPr>
            <w:tcW w:w="2250" w:type="dxa"/>
            <w:tcBorders>
              <w:top w:val="single" w:sz="7" w:space="0" w:color="000000"/>
              <w:left w:val="single" w:sz="7" w:space="0" w:color="000000"/>
              <w:bottom w:val="single" w:sz="7" w:space="0" w:color="000000"/>
              <w:right w:val="single" w:sz="7" w:space="0" w:color="000000"/>
            </w:tcBorders>
          </w:tcPr>
          <w:p w:rsidR="000B4805" w:rsidRPr="00BC2CCA" w:rsidRDefault="000B4805" w:rsidP="003639A9">
            <w:pPr>
              <w:ind w:right="-120"/>
              <w:rPr>
                <w:sz w:val="22"/>
              </w:rPr>
            </w:pPr>
            <w:r w:rsidRPr="000B4805">
              <w:rPr>
                <w:sz w:val="22"/>
              </w:rPr>
              <w:t>Description of Training Required and Completion Date</w:t>
            </w:r>
          </w:p>
        </w:tc>
        <w:tc>
          <w:tcPr>
            <w:tcW w:w="2430" w:type="dxa"/>
            <w:tcBorders>
              <w:top w:val="single" w:sz="7" w:space="0" w:color="000000"/>
              <w:left w:val="single" w:sz="7" w:space="0" w:color="000000"/>
              <w:bottom w:val="single" w:sz="7" w:space="0" w:color="000000"/>
              <w:right w:val="single" w:sz="7" w:space="0" w:color="000000"/>
            </w:tcBorders>
          </w:tcPr>
          <w:p w:rsidR="000B4805" w:rsidRPr="00BC2CCA" w:rsidRDefault="000B4805" w:rsidP="003639A9">
            <w:pPr>
              <w:rPr>
                <w:sz w:val="22"/>
              </w:rPr>
            </w:pPr>
            <w:r w:rsidRPr="000B4805">
              <w:rPr>
                <w:sz w:val="22"/>
              </w:rPr>
              <w:t>Comment and Feedback Resolution Accession Number</w:t>
            </w:r>
          </w:p>
        </w:tc>
      </w:tr>
      <w:tr w:rsidR="000B4805" w:rsidRPr="00BC2CCA" w:rsidTr="009E4AA5">
        <w:trPr>
          <w:jc w:val="center"/>
        </w:trPr>
        <w:tc>
          <w:tcPr>
            <w:tcW w:w="1530" w:type="dxa"/>
            <w:tcBorders>
              <w:top w:val="single" w:sz="7" w:space="0" w:color="000000"/>
              <w:left w:val="single" w:sz="7" w:space="0" w:color="000000"/>
              <w:bottom w:val="single" w:sz="7" w:space="0" w:color="000000"/>
              <w:right w:val="single" w:sz="7" w:space="0" w:color="000000"/>
            </w:tcBorders>
          </w:tcPr>
          <w:p w:rsidR="000B4805" w:rsidRPr="00BC2CCA" w:rsidRDefault="000B4805" w:rsidP="00C448E5">
            <w:pPr>
              <w:rPr>
                <w:sz w:val="22"/>
              </w:rPr>
            </w:pPr>
            <w:r w:rsidRPr="00BC2CCA">
              <w:rPr>
                <w:sz w:val="22"/>
              </w:rPr>
              <w:t>N/A</w:t>
            </w:r>
          </w:p>
        </w:tc>
        <w:tc>
          <w:tcPr>
            <w:tcW w:w="1710" w:type="dxa"/>
            <w:tcBorders>
              <w:top w:val="single" w:sz="7" w:space="0" w:color="000000"/>
              <w:left w:val="single" w:sz="7" w:space="0" w:color="000000"/>
              <w:bottom w:val="single" w:sz="7" w:space="0" w:color="000000"/>
              <w:right w:val="single" w:sz="7" w:space="0" w:color="000000"/>
            </w:tcBorders>
          </w:tcPr>
          <w:p w:rsidR="000B4805" w:rsidRPr="00BC2CCA" w:rsidRDefault="000B4805" w:rsidP="00C448E5">
            <w:pPr>
              <w:rPr>
                <w:sz w:val="22"/>
              </w:rPr>
            </w:pPr>
            <w:r w:rsidRPr="00BC2CCA">
              <w:rPr>
                <w:sz w:val="22"/>
              </w:rPr>
              <w:t>02/18/09</w:t>
            </w:r>
          </w:p>
          <w:p w:rsidR="000B4805" w:rsidRPr="00BC2CCA" w:rsidRDefault="000B4805" w:rsidP="00C448E5">
            <w:pPr>
              <w:rPr>
                <w:sz w:val="22"/>
              </w:rPr>
            </w:pPr>
            <w:r w:rsidRPr="00BC2CCA">
              <w:rPr>
                <w:sz w:val="22"/>
              </w:rPr>
              <w:t>CN 09-006</w:t>
            </w:r>
          </w:p>
        </w:tc>
        <w:tc>
          <w:tcPr>
            <w:tcW w:w="4500" w:type="dxa"/>
            <w:tcBorders>
              <w:top w:val="single" w:sz="7" w:space="0" w:color="000000"/>
              <w:left w:val="single" w:sz="7" w:space="0" w:color="000000"/>
              <w:bottom w:val="single" w:sz="7" w:space="0" w:color="000000"/>
              <w:right w:val="single" w:sz="7" w:space="0" w:color="000000"/>
            </w:tcBorders>
          </w:tcPr>
          <w:p w:rsidR="000B4805" w:rsidRPr="00BC2CCA" w:rsidRDefault="000B4805" w:rsidP="0096314D">
            <w:pPr>
              <w:widowControl/>
              <w:tabs>
                <w:tab w:val="left" w:pos="-1428"/>
                <w:tab w:val="left" w:pos="-720"/>
                <w:tab w:val="left" w:pos="0"/>
                <w:tab w:val="left" w:pos="720"/>
                <w:tab w:val="left" w:pos="1080"/>
                <w:tab w:val="left" w:pos="1440"/>
                <w:tab w:val="left" w:pos="2160"/>
                <w:tab w:val="left" w:pos="2610"/>
              </w:tabs>
              <w:rPr>
                <w:sz w:val="22"/>
              </w:rPr>
            </w:pPr>
            <w:r w:rsidRPr="00BC2CCA">
              <w:rPr>
                <w:sz w:val="22"/>
              </w:rPr>
              <w:t>Researched commitments for 4 years and found none.</w:t>
            </w:r>
          </w:p>
          <w:p w:rsidR="000B4805" w:rsidRPr="00BC2CCA" w:rsidRDefault="000B4805" w:rsidP="00C448E5">
            <w:pPr>
              <w:rPr>
                <w:sz w:val="22"/>
              </w:rPr>
            </w:pPr>
          </w:p>
          <w:p w:rsidR="000B4805" w:rsidRPr="00BC2CCA" w:rsidRDefault="000B4805" w:rsidP="00C448E5">
            <w:pPr>
              <w:rPr>
                <w:sz w:val="22"/>
              </w:rPr>
            </w:pPr>
            <w:r w:rsidRPr="00BC2CCA">
              <w:rPr>
                <w:sz w:val="22"/>
              </w:rPr>
              <w:t>New inspection manual chapter to specify qualification requirements for NRC fuel facility operations, health physics, emergency preparedness, security, material control and accounting, and construction inspectors.</w:t>
            </w:r>
          </w:p>
        </w:tc>
        <w:tc>
          <w:tcPr>
            <w:tcW w:w="2250" w:type="dxa"/>
            <w:tcBorders>
              <w:top w:val="single" w:sz="7" w:space="0" w:color="000000"/>
              <w:left w:val="single" w:sz="7" w:space="0" w:color="000000"/>
              <w:bottom w:val="single" w:sz="7" w:space="0" w:color="000000"/>
              <w:right w:val="single" w:sz="7" w:space="0" w:color="000000"/>
            </w:tcBorders>
          </w:tcPr>
          <w:p w:rsidR="000B4805" w:rsidRPr="00BC2CCA" w:rsidRDefault="000B4805" w:rsidP="00C448E5">
            <w:pPr>
              <w:rPr>
                <w:sz w:val="22"/>
              </w:rPr>
            </w:pPr>
            <w:r w:rsidRPr="00BC2CCA">
              <w:rPr>
                <w:sz w:val="22"/>
              </w:rPr>
              <w:t>N/A</w:t>
            </w:r>
          </w:p>
        </w:tc>
        <w:tc>
          <w:tcPr>
            <w:tcW w:w="2430" w:type="dxa"/>
            <w:tcBorders>
              <w:top w:val="single" w:sz="7" w:space="0" w:color="000000"/>
              <w:left w:val="single" w:sz="7" w:space="0" w:color="000000"/>
              <w:bottom w:val="single" w:sz="7" w:space="0" w:color="000000"/>
              <w:right w:val="single" w:sz="7" w:space="0" w:color="000000"/>
            </w:tcBorders>
          </w:tcPr>
          <w:p w:rsidR="000B4805" w:rsidRPr="00BC2CCA" w:rsidRDefault="000B4805" w:rsidP="00C448E5">
            <w:pPr>
              <w:rPr>
                <w:sz w:val="22"/>
              </w:rPr>
            </w:pPr>
            <w:r w:rsidRPr="00BC2CCA">
              <w:rPr>
                <w:sz w:val="22"/>
              </w:rPr>
              <w:t>ML090400794</w:t>
            </w:r>
          </w:p>
        </w:tc>
      </w:tr>
      <w:tr w:rsidR="000B4805" w:rsidRPr="00BC2CCA" w:rsidTr="009E4AA5">
        <w:trPr>
          <w:jc w:val="center"/>
        </w:trPr>
        <w:tc>
          <w:tcPr>
            <w:tcW w:w="1530" w:type="dxa"/>
            <w:tcBorders>
              <w:top w:val="single" w:sz="7" w:space="0" w:color="000000"/>
              <w:left w:val="single" w:sz="7" w:space="0" w:color="000000"/>
              <w:bottom w:val="single" w:sz="7" w:space="0" w:color="000000"/>
              <w:right w:val="single" w:sz="7" w:space="0" w:color="000000"/>
            </w:tcBorders>
          </w:tcPr>
          <w:p w:rsidR="000B4805" w:rsidRPr="00CF3B66" w:rsidRDefault="009E4AA5" w:rsidP="00C448E5">
            <w:pPr>
              <w:rPr>
                <w:sz w:val="22"/>
              </w:rPr>
            </w:pPr>
            <w:r w:rsidRPr="00CF3B66">
              <w:rPr>
                <w:sz w:val="22"/>
              </w:rPr>
              <w:t>N/A</w:t>
            </w:r>
          </w:p>
          <w:p w:rsidR="000B4805" w:rsidRPr="00CF3B66" w:rsidRDefault="000B4805" w:rsidP="00C448E5">
            <w:pPr>
              <w:rPr>
                <w:sz w:val="22"/>
              </w:rPr>
            </w:pPr>
          </w:p>
          <w:p w:rsidR="000B4805" w:rsidRPr="00CF3B66" w:rsidRDefault="000B4805" w:rsidP="00C448E5">
            <w:pPr>
              <w:rPr>
                <w:sz w:val="22"/>
              </w:rPr>
            </w:pPr>
          </w:p>
        </w:tc>
        <w:tc>
          <w:tcPr>
            <w:tcW w:w="1710" w:type="dxa"/>
            <w:tcBorders>
              <w:top w:val="single" w:sz="7" w:space="0" w:color="000000"/>
              <w:left w:val="single" w:sz="7" w:space="0" w:color="000000"/>
              <w:bottom w:val="single" w:sz="7" w:space="0" w:color="000000"/>
              <w:right w:val="single" w:sz="7" w:space="0" w:color="000000"/>
            </w:tcBorders>
          </w:tcPr>
          <w:p w:rsidR="000B4805" w:rsidRPr="00CF3B66" w:rsidRDefault="000B4805" w:rsidP="00C448E5">
            <w:pPr>
              <w:rPr>
                <w:sz w:val="22"/>
              </w:rPr>
            </w:pPr>
            <w:r w:rsidRPr="00CF3B66">
              <w:rPr>
                <w:sz w:val="22"/>
              </w:rPr>
              <w:t>ML13217A216</w:t>
            </w:r>
          </w:p>
          <w:p w:rsidR="000B4805" w:rsidRPr="00CF3B66" w:rsidRDefault="003639A9" w:rsidP="00C448E5">
            <w:pPr>
              <w:rPr>
                <w:sz w:val="22"/>
              </w:rPr>
            </w:pPr>
            <w:r>
              <w:rPr>
                <w:sz w:val="22"/>
              </w:rPr>
              <w:t>06/20/14</w:t>
            </w:r>
          </w:p>
          <w:p w:rsidR="000B4805" w:rsidRPr="00CF3B66" w:rsidRDefault="000B4805" w:rsidP="003639A9">
            <w:pPr>
              <w:rPr>
                <w:sz w:val="22"/>
              </w:rPr>
            </w:pPr>
            <w:r w:rsidRPr="00CF3B66">
              <w:rPr>
                <w:sz w:val="22"/>
              </w:rPr>
              <w:t xml:space="preserve">CN </w:t>
            </w:r>
            <w:r w:rsidR="003639A9">
              <w:rPr>
                <w:sz w:val="22"/>
              </w:rPr>
              <w:t>14-013</w:t>
            </w:r>
          </w:p>
        </w:tc>
        <w:tc>
          <w:tcPr>
            <w:tcW w:w="4500" w:type="dxa"/>
            <w:tcBorders>
              <w:top w:val="single" w:sz="7" w:space="0" w:color="000000"/>
              <w:left w:val="single" w:sz="7" w:space="0" w:color="000000"/>
              <w:bottom w:val="single" w:sz="7" w:space="0" w:color="000000"/>
              <w:right w:val="single" w:sz="7" w:space="0" w:color="000000"/>
            </w:tcBorders>
          </w:tcPr>
          <w:p w:rsidR="000B4805" w:rsidRPr="00CF3B66" w:rsidRDefault="000B3869" w:rsidP="000B3869">
            <w:pPr>
              <w:widowControl/>
              <w:tabs>
                <w:tab w:val="left" w:pos="-1428"/>
                <w:tab w:val="left" w:pos="-720"/>
                <w:tab w:val="left" w:pos="0"/>
                <w:tab w:val="left" w:pos="720"/>
                <w:tab w:val="left" w:pos="1080"/>
                <w:tab w:val="left" w:pos="1440"/>
                <w:tab w:val="left" w:pos="2160"/>
                <w:tab w:val="left" w:pos="2610"/>
              </w:tabs>
              <w:spacing w:after="58"/>
              <w:rPr>
                <w:sz w:val="22"/>
              </w:rPr>
            </w:pPr>
            <w:r w:rsidRPr="00CF3B66">
              <w:rPr>
                <w:sz w:val="22"/>
              </w:rPr>
              <w:t xml:space="preserve">This document has been revised to update required and refresher training requirements. </w:t>
            </w:r>
            <w:r w:rsidR="004F0555" w:rsidRPr="00CF3B66">
              <w:rPr>
                <w:sz w:val="22"/>
              </w:rPr>
              <w:t xml:space="preserve"> </w:t>
            </w:r>
            <w:r w:rsidRPr="00CF3B66">
              <w:rPr>
                <w:sz w:val="22"/>
              </w:rPr>
              <w:t>Some of the trainings ha</w:t>
            </w:r>
            <w:r w:rsidR="003639A9">
              <w:rPr>
                <w:sz w:val="22"/>
              </w:rPr>
              <w:t>ve</w:t>
            </w:r>
            <w:r w:rsidRPr="00CF3B66">
              <w:rPr>
                <w:sz w:val="22"/>
              </w:rPr>
              <w:t xml:space="preserve"> been replace</w:t>
            </w:r>
            <w:r w:rsidR="003639A9">
              <w:rPr>
                <w:sz w:val="22"/>
              </w:rPr>
              <w:t>d</w:t>
            </w:r>
            <w:r w:rsidRPr="00CF3B66">
              <w:rPr>
                <w:sz w:val="22"/>
              </w:rPr>
              <w:t xml:space="preserve"> or removed because they are no longer offered. </w:t>
            </w:r>
            <w:r w:rsidR="004F0555" w:rsidRPr="00CF3B66">
              <w:rPr>
                <w:sz w:val="22"/>
              </w:rPr>
              <w:t xml:space="preserve"> </w:t>
            </w:r>
            <w:r w:rsidRPr="00CF3B66">
              <w:rPr>
                <w:sz w:val="22"/>
              </w:rPr>
              <w:t>OSHA HAZWOPER course has been moved to IMC 1247 App A.</w:t>
            </w:r>
          </w:p>
        </w:tc>
        <w:tc>
          <w:tcPr>
            <w:tcW w:w="2250" w:type="dxa"/>
            <w:tcBorders>
              <w:top w:val="single" w:sz="7" w:space="0" w:color="000000"/>
              <w:left w:val="single" w:sz="7" w:space="0" w:color="000000"/>
              <w:bottom w:val="single" w:sz="7" w:space="0" w:color="000000"/>
              <w:right w:val="single" w:sz="7" w:space="0" w:color="000000"/>
            </w:tcBorders>
          </w:tcPr>
          <w:p w:rsidR="000B4805" w:rsidRPr="00CF3B66" w:rsidRDefault="009E4AA5" w:rsidP="00C448E5">
            <w:pPr>
              <w:rPr>
                <w:sz w:val="22"/>
              </w:rPr>
            </w:pPr>
            <w:r w:rsidRPr="00CF3B66">
              <w:rPr>
                <w:sz w:val="22"/>
              </w:rPr>
              <w:t>None</w:t>
            </w:r>
          </w:p>
        </w:tc>
        <w:tc>
          <w:tcPr>
            <w:tcW w:w="2430" w:type="dxa"/>
            <w:tcBorders>
              <w:top w:val="single" w:sz="7" w:space="0" w:color="000000"/>
              <w:left w:val="single" w:sz="7" w:space="0" w:color="000000"/>
              <w:bottom w:val="single" w:sz="7" w:space="0" w:color="000000"/>
              <w:right w:val="single" w:sz="7" w:space="0" w:color="000000"/>
            </w:tcBorders>
          </w:tcPr>
          <w:p w:rsidR="000B4805" w:rsidRPr="00CF3B66" w:rsidRDefault="000B3869" w:rsidP="00C448E5">
            <w:pPr>
              <w:rPr>
                <w:sz w:val="22"/>
              </w:rPr>
            </w:pPr>
            <w:r w:rsidRPr="00CF3B66">
              <w:rPr>
                <w:bCs/>
                <w:sz w:val="22"/>
              </w:rPr>
              <w:t>ML14084A480</w:t>
            </w:r>
          </w:p>
        </w:tc>
      </w:tr>
      <w:tr w:rsidR="000B4805" w:rsidRPr="00BC2CCA" w:rsidTr="009E4AA5">
        <w:trPr>
          <w:jc w:val="center"/>
        </w:trPr>
        <w:tc>
          <w:tcPr>
            <w:tcW w:w="1530" w:type="dxa"/>
            <w:tcBorders>
              <w:top w:val="single" w:sz="7" w:space="0" w:color="000000"/>
              <w:left w:val="single" w:sz="7" w:space="0" w:color="000000"/>
              <w:bottom w:val="single" w:sz="7" w:space="0" w:color="000000"/>
              <w:right w:val="single" w:sz="7" w:space="0" w:color="000000"/>
            </w:tcBorders>
          </w:tcPr>
          <w:p w:rsidR="000B4805" w:rsidRPr="00BC2CCA" w:rsidRDefault="000B4805" w:rsidP="00C448E5">
            <w:pPr>
              <w:rPr>
                <w:sz w:val="22"/>
              </w:rPr>
            </w:pPr>
          </w:p>
          <w:p w:rsidR="000B4805" w:rsidRPr="00BC2CCA" w:rsidRDefault="000B4805" w:rsidP="00C448E5">
            <w:pPr>
              <w:rPr>
                <w:sz w:val="22"/>
              </w:rPr>
            </w:pPr>
          </w:p>
        </w:tc>
        <w:tc>
          <w:tcPr>
            <w:tcW w:w="1710" w:type="dxa"/>
            <w:tcBorders>
              <w:top w:val="single" w:sz="7" w:space="0" w:color="000000"/>
              <w:left w:val="single" w:sz="7" w:space="0" w:color="000000"/>
              <w:bottom w:val="single" w:sz="7" w:space="0" w:color="000000"/>
              <w:right w:val="single" w:sz="7" w:space="0" w:color="000000"/>
            </w:tcBorders>
          </w:tcPr>
          <w:p w:rsidR="000B4805" w:rsidRPr="00BC2CCA" w:rsidRDefault="000B4805" w:rsidP="00C448E5">
            <w:pPr>
              <w:rPr>
                <w:sz w:val="22"/>
              </w:rPr>
            </w:pPr>
          </w:p>
          <w:p w:rsidR="000B4805" w:rsidRPr="00BC2CCA" w:rsidRDefault="000B4805" w:rsidP="00C448E5">
            <w:pPr>
              <w:rPr>
                <w:sz w:val="22"/>
              </w:rPr>
            </w:pPr>
          </w:p>
        </w:tc>
        <w:tc>
          <w:tcPr>
            <w:tcW w:w="4500" w:type="dxa"/>
            <w:tcBorders>
              <w:top w:val="single" w:sz="7" w:space="0" w:color="000000"/>
              <w:left w:val="single" w:sz="7" w:space="0" w:color="000000"/>
              <w:bottom w:val="single" w:sz="7" w:space="0" w:color="000000"/>
              <w:right w:val="single" w:sz="7" w:space="0" w:color="000000"/>
            </w:tcBorders>
          </w:tcPr>
          <w:p w:rsidR="000B4805" w:rsidRPr="00BC2CCA" w:rsidRDefault="000B4805" w:rsidP="00C448E5">
            <w:pPr>
              <w:rPr>
                <w:sz w:val="22"/>
              </w:rPr>
            </w:pPr>
          </w:p>
          <w:p w:rsidR="000B4805" w:rsidRPr="00BC2CCA" w:rsidRDefault="000B4805" w:rsidP="00C448E5">
            <w:pPr>
              <w:rPr>
                <w:sz w:val="22"/>
              </w:rPr>
            </w:pPr>
          </w:p>
        </w:tc>
        <w:tc>
          <w:tcPr>
            <w:tcW w:w="2250" w:type="dxa"/>
            <w:tcBorders>
              <w:top w:val="single" w:sz="7" w:space="0" w:color="000000"/>
              <w:left w:val="single" w:sz="7" w:space="0" w:color="000000"/>
              <w:bottom w:val="single" w:sz="7" w:space="0" w:color="000000"/>
              <w:right w:val="single" w:sz="7" w:space="0" w:color="000000"/>
            </w:tcBorders>
          </w:tcPr>
          <w:p w:rsidR="000B4805" w:rsidRPr="00BC2CCA" w:rsidRDefault="000B4805" w:rsidP="00C448E5">
            <w:pPr>
              <w:rPr>
                <w:sz w:val="22"/>
              </w:rPr>
            </w:pPr>
          </w:p>
          <w:p w:rsidR="000B4805" w:rsidRPr="00BC2CCA" w:rsidRDefault="000B4805" w:rsidP="00C448E5">
            <w:pPr>
              <w:rPr>
                <w:sz w:val="22"/>
              </w:rPr>
            </w:pPr>
          </w:p>
        </w:tc>
        <w:tc>
          <w:tcPr>
            <w:tcW w:w="2430" w:type="dxa"/>
            <w:tcBorders>
              <w:top w:val="single" w:sz="7" w:space="0" w:color="000000"/>
              <w:left w:val="single" w:sz="7" w:space="0" w:color="000000"/>
              <w:bottom w:val="single" w:sz="7" w:space="0" w:color="000000"/>
              <w:right w:val="single" w:sz="7" w:space="0" w:color="000000"/>
            </w:tcBorders>
          </w:tcPr>
          <w:p w:rsidR="000B4805" w:rsidRPr="00BC2CCA" w:rsidRDefault="000B4805" w:rsidP="00C448E5">
            <w:pPr>
              <w:rPr>
                <w:sz w:val="22"/>
              </w:rPr>
            </w:pPr>
          </w:p>
          <w:p w:rsidR="000B4805" w:rsidRPr="00BC2CCA" w:rsidRDefault="000B4805" w:rsidP="00C448E5">
            <w:pPr>
              <w:rPr>
                <w:sz w:val="22"/>
              </w:rPr>
            </w:pPr>
          </w:p>
        </w:tc>
      </w:tr>
    </w:tbl>
    <w:p w:rsidR="00BC2CCA" w:rsidRPr="00BC2CCA" w:rsidRDefault="00BC2CCA" w:rsidP="00075416">
      <w:pPr>
        <w:rPr>
          <w:sz w:val="22"/>
        </w:rPr>
      </w:pPr>
    </w:p>
    <w:sectPr w:rsidR="00BC2CCA" w:rsidRPr="00BC2CCA" w:rsidSect="00CB7ABE">
      <w:footerReference w:type="even" r:id="rId25"/>
      <w:footerReference w:type="default" r:id="rId26"/>
      <w:pgSz w:w="15840" w:h="12240" w:orient="landscape" w:code="1"/>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6A4" w:rsidRDefault="009E06A4">
      <w:r>
        <w:separator/>
      </w:r>
    </w:p>
  </w:endnote>
  <w:endnote w:type="continuationSeparator" w:id="0">
    <w:p w:rsidR="009E06A4" w:rsidRDefault="009E0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P TypographicSymbols">
    <w:altName w:val="Courier New"/>
    <w:charset w:val="00"/>
    <w:family w:val="auto"/>
    <w:pitch w:val="variable"/>
    <w:sig w:usb0="00000003" w:usb1="00000000" w:usb2="00000000" w:usb3="00000000" w:csb0="00000001" w:csb1="00000000"/>
  </w:font>
  <w:font w:name="MathWithGreek BT">
    <w:altName w:val="MT Extra"/>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C9" w:rsidRDefault="006E4BC9">
    <w:pPr>
      <w:spacing w:line="252" w:lineRule="exact"/>
    </w:pPr>
  </w:p>
  <w:p w:rsidR="006E4BC9" w:rsidRPr="00BF5635" w:rsidRDefault="006E4BC9">
    <w:pPr>
      <w:tabs>
        <w:tab w:val="center" w:pos="4680"/>
        <w:tab w:val="right" w:pos="9360"/>
      </w:tabs>
    </w:pPr>
    <w:r>
      <w:t>MC 1247</w:t>
    </w:r>
    <w:r>
      <w:tab/>
    </w:r>
    <w:r w:rsidRPr="00BF5635">
      <w:t>C2-</w:t>
    </w:r>
    <w:r w:rsidRPr="00BF5635">
      <w:fldChar w:fldCharType="begin"/>
    </w:r>
    <w:r w:rsidRPr="00BF5635">
      <w:instrText xml:space="preserve">PAGE </w:instrText>
    </w:r>
    <w:r w:rsidRPr="00BF5635">
      <w:fldChar w:fldCharType="separate"/>
    </w:r>
    <w:r>
      <w:rPr>
        <w:noProof/>
      </w:rPr>
      <w:t>54</w:t>
    </w:r>
    <w:r w:rsidRPr="00BF5635">
      <w:fldChar w:fldCharType="end"/>
    </w:r>
    <w:r w:rsidRPr="00BF5635">
      <w:tab/>
      <w:t xml:space="preserve">Issue Date: </w:t>
    </w:r>
    <w:r>
      <w:t>02/18/09</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9A9" w:rsidRPr="00CB7ABE" w:rsidRDefault="003639A9" w:rsidP="006E4BC9">
    <w:pPr>
      <w:tabs>
        <w:tab w:val="center" w:pos="4680"/>
        <w:tab w:val="right" w:pos="9360"/>
      </w:tabs>
      <w:rPr>
        <w:sz w:val="22"/>
      </w:rPr>
    </w:pPr>
    <w:r>
      <w:rPr>
        <w:sz w:val="22"/>
      </w:rPr>
      <w:t>Issue Date:  06/20/14</w:t>
    </w:r>
    <w:r>
      <w:rPr>
        <w:sz w:val="22"/>
      </w:rPr>
      <w:tab/>
      <w:t>7</w:t>
    </w:r>
    <w:r>
      <w:rPr>
        <w:sz w:val="22"/>
      </w:rPr>
      <w:tab/>
      <w:t>1247 Appendix C2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9A9" w:rsidRPr="00CB7ABE" w:rsidRDefault="003639A9" w:rsidP="006E4BC9">
    <w:pPr>
      <w:tabs>
        <w:tab w:val="center" w:pos="4680"/>
        <w:tab w:val="right" w:pos="9360"/>
      </w:tabs>
      <w:rPr>
        <w:sz w:val="22"/>
      </w:rPr>
    </w:pPr>
    <w:r>
      <w:rPr>
        <w:sz w:val="22"/>
      </w:rPr>
      <w:t>Issue Date:  06/20/14</w:t>
    </w:r>
    <w:r>
      <w:rPr>
        <w:sz w:val="22"/>
      </w:rPr>
      <w:tab/>
      <w:t>8</w:t>
    </w:r>
    <w:r>
      <w:rPr>
        <w:sz w:val="22"/>
      </w:rPr>
      <w:tab/>
      <w:t>1247 Appendix C2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9A9" w:rsidRPr="00CB7ABE" w:rsidRDefault="003639A9" w:rsidP="006E4BC9">
    <w:pPr>
      <w:tabs>
        <w:tab w:val="center" w:pos="4680"/>
        <w:tab w:val="right" w:pos="9360"/>
      </w:tabs>
      <w:rPr>
        <w:sz w:val="22"/>
      </w:rPr>
    </w:pPr>
    <w:r>
      <w:rPr>
        <w:sz w:val="22"/>
      </w:rPr>
      <w:t>Issue Date:  06/20/14</w:t>
    </w:r>
    <w:r>
      <w:rPr>
        <w:sz w:val="22"/>
      </w:rPr>
      <w:tab/>
      <w:t>9</w:t>
    </w:r>
    <w:r>
      <w:rPr>
        <w:sz w:val="22"/>
      </w:rPr>
      <w:tab/>
      <w:t>1247 Appendix C2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336080719"/>
      <w:docPartObj>
        <w:docPartGallery w:val="Page Numbers (Bottom of Page)"/>
        <w:docPartUnique/>
      </w:docPartObj>
    </w:sdtPr>
    <w:sdtEndPr>
      <w:rPr>
        <w:noProof/>
      </w:rPr>
    </w:sdtEndPr>
    <w:sdtContent>
      <w:p w:rsidR="00EF53BD" w:rsidRPr="004E0A67" w:rsidRDefault="004E0A67" w:rsidP="004E0A67">
        <w:pPr>
          <w:pStyle w:val="Footer"/>
          <w:tabs>
            <w:tab w:val="clear" w:pos="4320"/>
            <w:tab w:val="clear" w:pos="8640"/>
            <w:tab w:val="center" w:pos="4680"/>
            <w:tab w:val="right" w:pos="9360"/>
          </w:tabs>
          <w:rPr>
            <w:sz w:val="22"/>
          </w:rPr>
        </w:pPr>
        <w:r w:rsidRPr="004E0A67">
          <w:rPr>
            <w:sz w:val="22"/>
          </w:rPr>
          <w:t>Issue Date:  06/20/14</w:t>
        </w:r>
        <w:r w:rsidRPr="004E0A67">
          <w:rPr>
            <w:sz w:val="22"/>
          </w:rPr>
          <w:tab/>
        </w:r>
        <w:r w:rsidRPr="004E0A67">
          <w:rPr>
            <w:sz w:val="22"/>
          </w:rPr>
          <w:fldChar w:fldCharType="begin"/>
        </w:r>
        <w:r w:rsidRPr="004E0A67">
          <w:rPr>
            <w:sz w:val="22"/>
          </w:rPr>
          <w:instrText xml:space="preserve"> PAGE   \* MERGEFORMAT </w:instrText>
        </w:r>
        <w:r w:rsidRPr="004E0A67">
          <w:rPr>
            <w:sz w:val="22"/>
          </w:rPr>
          <w:fldChar w:fldCharType="separate"/>
        </w:r>
        <w:r w:rsidR="00663A48">
          <w:rPr>
            <w:noProof/>
            <w:sz w:val="22"/>
          </w:rPr>
          <w:t>47</w:t>
        </w:r>
        <w:r w:rsidRPr="004E0A67">
          <w:rPr>
            <w:noProof/>
            <w:sz w:val="22"/>
          </w:rPr>
          <w:fldChar w:fldCharType="end"/>
        </w:r>
        <w:r w:rsidRPr="004E0A67">
          <w:rPr>
            <w:noProof/>
            <w:sz w:val="22"/>
          </w:rPr>
          <w:tab/>
          <w:t>1247 Appendix C2</w:t>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C9" w:rsidRPr="00CB7ABE" w:rsidRDefault="006E4BC9" w:rsidP="00A05FC9">
    <w:pPr>
      <w:tabs>
        <w:tab w:val="left" w:pos="4680"/>
        <w:tab w:val="right" w:pos="9360"/>
      </w:tabs>
      <w:jc w:val="center"/>
      <w:rPr>
        <w:sz w:val="22"/>
      </w:rPr>
    </w:pPr>
    <w:r w:rsidRPr="00CB7ABE">
      <w:rPr>
        <w:sz w:val="22"/>
      </w:rPr>
      <w:t xml:space="preserve">Issue Date: </w:t>
    </w:r>
    <w:r w:rsidR="003639A9">
      <w:rPr>
        <w:sz w:val="22"/>
      </w:rPr>
      <w:t xml:space="preserve"> 06/20/14</w:t>
    </w:r>
    <w:r w:rsidRPr="00CB7ABE">
      <w:rPr>
        <w:sz w:val="22"/>
      </w:rPr>
      <w:tab/>
    </w:r>
    <w:r w:rsidRPr="00CB7ABE">
      <w:rPr>
        <w:sz w:val="22"/>
      </w:rPr>
      <w:fldChar w:fldCharType="begin"/>
    </w:r>
    <w:r w:rsidRPr="00CB7ABE">
      <w:rPr>
        <w:sz w:val="22"/>
      </w:rPr>
      <w:instrText xml:space="preserve">PAGE </w:instrText>
    </w:r>
    <w:r w:rsidRPr="00CB7ABE">
      <w:rPr>
        <w:sz w:val="22"/>
      </w:rPr>
      <w:fldChar w:fldCharType="separate"/>
    </w:r>
    <w:r w:rsidR="00663A48">
      <w:rPr>
        <w:noProof/>
        <w:sz w:val="22"/>
      </w:rPr>
      <w:t>51</w:t>
    </w:r>
    <w:r w:rsidRPr="00CB7ABE">
      <w:rPr>
        <w:sz w:val="22"/>
      </w:rPr>
      <w:fldChar w:fldCharType="end"/>
    </w:r>
    <w:r w:rsidRPr="00CB7ABE">
      <w:rPr>
        <w:sz w:val="22"/>
      </w:rPr>
      <w:tab/>
      <w:t>1247</w:t>
    </w:r>
    <w:r w:rsidR="003639A9">
      <w:rPr>
        <w:sz w:val="22"/>
      </w:rPr>
      <w:t xml:space="preserve"> Appendix C2</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C9" w:rsidRDefault="006E4BC9">
    <w:pPr>
      <w:spacing w:line="252" w:lineRule="exact"/>
    </w:pPr>
  </w:p>
  <w:p w:rsidR="006E4BC9" w:rsidRPr="00BF5635" w:rsidRDefault="006E4BC9">
    <w:pPr>
      <w:tabs>
        <w:tab w:val="center" w:pos="4680"/>
        <w:tab w:val="right" w:pos="9360"/>
      </w:tabs>
    </w:pPr>
    <w:r w:rsidRPr="00BF5635">
      <w:t>MC 1247</w:t>
    </w:r>
    <w:r w:rsidRPr="00BF5635">
      <w:tab/>
      <w:t>APP C2-</w:t>
    </w:r>
    <w:r w:rsidRPr="00BF5635">
      <w:fldChar w:fldCharType="begin"/>
    </w:r>
    <w:r w:rsidRPr="00BF5635">
      <w:instrText xml:space="preserve">PAGE </w:instrText>
    </w:r>
    <w:r w:rsidRPr="00BF5635">
      <w:fldChar w:fldCharType="separate"/>
    </w:r>
    <w:r>
      <w:rPr>
        <w:noProof/>
      </w:rPr>
      <w:t>60</w:t>
    </w:r>
    <w:r w:rsidRPr="00BF5635">
      <w:fldChar w:fldCharType="end"/>
    </w:r>
    <w:r w:rsidRPr="00BF5635">
      <w:tab/>
      <w:t xml:space="preserve">Issue Date: </w:t>
    </w:r>
    <w:r>
      <w:t>02/18/09</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C9" w:rsidRPr="00CF3B66" w:rsidRDefault="006E4BC9" w:rsidP="00075416">
    <w:pPr>
      <w:tabs>
        <w:tab w:val="center" w:pos="6480"/>
        <w:tab w:val="right" w:pos="12960"/>
      </w:tabs>
      <w:rPr>
        <w:sz w:val="22"/>
      </w:rPr>
    </w:pPr>
    <w:r w:rsidRPr="00CF3B66">
      <w:rPr>
        <w:sz w:val="22"/>
      </w:rPr>
      <w:t xml:space="preserve">Issue Date: </w:t>
    </w:r>
    <w:r w:rsidR="00CF3B66" w:rsidRPr="00CF3B66">
      <w:rPr>
        <w:sz w:val="22"/>
      </w:rPr>
      <w:t xml:space="preserve"> </w:t>
    </w:r>
    <w:r w:rsidR="003639A9">
      <w:rPr>
        <w:sz w:val="22"/>
      </w:rPr>
      <w:t>06/20/14</w:t>
    </w:r>
    <w:r w:rsidRPr="00CF3B66">
      <w:rPr>
        <w:sz w:val="22"/>
      </w:rPr>
      <w:tab/>
      <w:t>Att1-</w:t>
    </w:r>
    <w:r w:rsidRPr="00CF3B66">
      <w:rPr>
        <w:sz w:val="22"/>
      </w:rPr>
      <w:fldChar w:fldCharType="begin"/>
    </w:r>
    <w:r w:rsidRPr="00CF3B66">
      <w:rPr>
        <w:sz w:val="22"/>
      </w:rPr>
      <w:instrText xml:space="preserve">PAGE </w:instrText>
    </w:r>
    <w:r w:rsidRPr="00CF3B66">
      <w:rPr>
        <w:sz w:val="22"/>
      </w:rPr>
      <w:fldChar w:fldCharType="separate"/>
    </w:r>
    <w:r w:rsidR="00663A48">
      <w:rPr>
        <w:noProof/>
        <w:sz w:val="22"/>
      </w:rPr>
      <w:t>1</w:t>
    </w:r>
    <w:r w:rsidRPr="00CF3B66">
      <w:rPr>
        <w:sz w:val="22"/>
      </w:rPr>
      <w:fldChar w:fldCharType="end"/>
    </w:r>
    <w:r w:rsidRPr="00CF3B66">
      <w:rPr>
        <w:sz w:val="22"/>
      </w:rPr>
      <w:tab/>
      <w:t>1247 Appendix C2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C9" w:rsidRPr="00CB7ABE" w:rsidRDefault="006E4BC9" w:rsidP="00A05FC9">
    <w:pPr>
      <w:tabs>
        <w:tab w:val="left" w:pos="4680"/>
        <w:tab w:val="right" w:pos="9360"/>
      </w:tabs>
      <w:jc w:val="center"/>
      <w:rPr>
        <w:sz w:val="22"/>
      </w:rPr>
    </w:pPr>
    <w:r w:rsidRPr="00CB7ABE">
      <w:rPr>
        <w:sz w:val="22"/>
      </w:rPr>
      <w:t xml:space="preserve">Issue Date: </w:t>
    </w:r>
    <w:ins w:id="2" w:author="btc1" w:date="2014-06-19T09:13:00Z">
      <w:r>
        <w:rPr>
          <w:sz w:val="22"/>
        </w:rPr>
        <w:t xml:space="preserve"> </w:t>
      </w:r>
    </w:ins>
    <w:r w:rsidRPr="00CB7ABE">
      <w:rPr>
        <w:sz w:val="22"/>
      </w:rPr>
      <w:t>XX/XX/XX</w:t>
    </w:r>
    <w:r w:rsidRPr="00CB7ABE">
      <w:rPr>
        <w:sz w:val="22"/>
      </w:rPr>
      <w:tab/>
    </w:r>
    <w:r w:rsidRPr="00CB7ABE">
      <w:rPr>
        <w:sz w:val="22"/>
      </w:rPr>
      <w:tab/>
      <w:t>1247</w:t>
    </w:r>
    <w:r>
      <w:rPr>
        <w:sz w:val="22"/>
      </w:rPr>
      <w:t xml:space="preserve"> Appendix C2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C9" w:rsidRPr="00CB7ABE" w:rsidRDefault="006E4BC9" w:rsidP="006E4BC9">
    <w:pPr>
      <w:tabs>
        <w:tab w:val="center" w:pos="4680"/>
        <w:tab w:val="right" w:pos="9360"/>
      </w:tabs>
      <w:rPr>
        <w:sz w:val="22"/>
      </w:rPr>
    </w:pPr>
    <w:r>
      <w:rPr>
        <w:sz w:val="22"/>
      </w:rPr>
      <w:t>Issue Date:  06/20/14</w:t>
    </w:r>
    <w:r>
      <w:rPr>
        <w:sz w:val="22"/>
      </w:rPr>
      <w:tab/>
    </w:r>
    <w:proofErr w:type="spellStart"/>
    <w:r>
      <w:rPr>
        <w:sz w:val="22"/>
      </w:rPr>
      <w:t>i</w:t>
    </w:r>
    <w:proofErr w:type="spellEnd"/>
    <w:r>
      <w:rPr>
        <w:sz w:val="22"/>
      </w:rPr>
      <w:tab/>
      <w:t>1247 Appendix C2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635219182"/>
      <w:docPartObj>
        <w:docPartGallery w:val="Page Numbers (Bottom of Page)"/>
        <w:docPartUnique/>
      </w:docPartObj>
    </w:sdtPr>
    <w:sdtEndPr>
      <w:rPr>
        <w:noProof/>
      </w:rPr>
    </w:sdtEndPr>
    <w:sdtContent>
      <w:p w:rsidR="003639A9" w:rsidRPr="004E0A67" w:rsidRDefault="004E0A67" w:rsidP="004E0A67">
        <w:pPr>
          <w:pStyle w:val="Footer"/>
          <w:tabs>
            <w:tab w:val="clear" w:pos="4320"/>
            <w:tab w:val="clear" w:pos="8640"/>
            <w:tab w:val="center" w:pos="4680"/>
            <w:tab w:val="right" w:pos="9360"/>
          </w:tabs>
          <w:rPr>
            <w:sz w:val="22"/>
          </w:rPr>
        </w:pPr>
        <w:r w:rsidRPr="004E0A67">
          <w:rPr>
            <w:sz w:val="22"/>
          </w:rPr>
          <w:t>Issue date:  06/20/14</w:t>
        </w:r>
        <w:r w:rsidRPr="004E0A67">
          <w:rPr>
            <w:sz w:val="22"/>
          </w:rPr>
          <w:tab/>
        </w:r>
        <w:r w:rsidRPr="004E0A67">
          <w:rPr>
            <w:sz w:val="22"/>
          </w:rPr>
          <w:fldChar w:fldCharType="begin"/>
        </w:r>
        <w:r w:rsidRPr="004E0A67">
          <w:rPr>
            <w:sz w:val="22"/>
          </w:rPr>
          <w:instrText xml:space="preserve"> PAGE   \* MERGEFORMAT </w:instrText>
        </w:r>
        <w:r w:rsidRPr="004E0A67">
          <w:rPr>
            <w:sz w:val="22"/>
          </w:rPr>
          <w:fldChar w:fldCharType="separate"/>
        </w:r>
        <w:r w:rsidR="00663A48">
          <w:rPr>
            <w:noProof/>
            <w:sz w:val="22"/>
          </w:rPr>
          <w:t>1</w:t>
        </w:r>
        <w:r w:rsidRPr="004E0A67">
          <w:rPr>
            <w:noProof/>
            <w:sz w:val="22"/>
          </w:rPr>
          <w:fldChar w:fldCharType="end"/>
        </w:r>
        <w:r w:rsidRPr="004E0A67">
          <w:rPr>
            <w:noProof/>
            <w:sz w:val="22"/>
          </w:rPr>
          <w:tab/>
          <w:t>1</w:t>
        </w:r>
        <w:r>
          <w:rPr>
            <w:noProof/>
            <w:sz w:val="22"/>
          </w:rPr>
          <w:t>247 Appendix C</w:t>
        </w:r>
        <w:r w:rsidRPr="004E0A67">
          <w:rPr>
            <w:noProof/>
            <w:sz w:val="22"/>
          </w:rPr>
          <w:t>2</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9A9" w:rsidRPr="00CB7ABE" w:rsidRDefault="003639A9" w:rsidP="006E4BC9">
    <w:pPr>
      <w:tabs>
        <w:tab w:val="center" w:pos="4680"/>
        <w:tab w:val="right" w:pos="9360"/>
      </w:tabs>
      <w:rPr>
        <w:sz w:val="22"/>
      </w:rPr>
    </w:pPr>
    <w:r>
      <w:rPr>
        <w:sz w:val="22"/>
      </w:rPr>
      <w:t>Issue Date:  06/20/14</w:t>
    </w:r>
    <w:r>
      <w:rPr>
        <w:sz w:val="22"/>
      </w:rPr>
      <w:tab/>
      <w:t>2</w:t>
    </w:r>
    <w:r>
      <w:rPr>
        <w:sz w:val="22"/>
      </w:rPr>
      <w:tab/>
      <w:t>1247 Appendix C2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9A9" w:rsidRPr="00CB7ABE" w:rsidRDefault="003639A9" w:rsidP="006E4BC9">
    <w:pPr>
      <w:tabs>
        <w:tab w:val="center" w:pos="4680"/>
        <w:tab w:val="right" w:pos="9360"/>
      </w:tabs>
      <w:rPr>
        <w:sz w:val="22"/>
      </w:rPr>
    </w:pPr>
    <w:r>
      <w:rPr>
        <w:sz w:val="22"/>
      </w:rPr>
      <w:t>Issue Date:  06/20/14</w:t>
    </w:r>
    <w:r>
      <w:rPr>
        <w:sz w:val="22"/>
      </w:rPr>
      <w:tab/>
      <w:t>3</w:t>
    </w:r>
    <w:r>
      <w:rPr>
        <w:sz w:val="22"/>
      </w:rPr>
      <w:tab/>
      <w:t>1247 Appendix C2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9A9" w:rsidRPr="00CB7ABE" w:rsidRDefault="003639A9" w:rsidP="006E4BC9">
    <w:pPr>
      <w:tabs>
        <w:tab w:val="center" w:pos="4680"/>
        <w:tab w:val="right" w:pos="9360"/>
      </w:tabs>
      <w:rPr>
        <w:sz w:val="22"/>
      </w:rPr>
    </w:pPr>
    <w:r>
      <w:rPr>
        <w:sz w:val="22"/>
      </w:rPr>
      <w:t>Issue Date:  06/20/14</w:t>
    </w:r>
    <w:r>
      <w:rPr>
        <w:sz w:val="22"/>
      </w:rPr>
      <w:tab/>
      <w:t>4</w:t>
    </w:r>
    <w:r>
      <w:rPr>
        <w:sz w:val="22"/>
      </w:rPr>
      <w:tab/>
      <w:t>1247 Appendix C2</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9A9" w:rsidRPr="00CB7ABE" w:rsidRDefault="003639A9" w:rsidP="006E4BC9">
    <w:pPr>
      <w:tabs>
        <w:tab w:val="center" w:pos="4680"/>
        <w:tab w:val="right" w:pos="9360"/>
      </w:tabs>
      <w:rPr>
        <w:sz w:val="22"/>
      </w:rPr>
    </w:pPr>
    <w:r>
      <w:rPr>
        <w:sz w:val="22"/>
      </w:rPr>
      <w:t>Issue Date:  06/20/14</w:t>
    </w:r>
    <w:r>
      <w:rPr>
        <w:sz w:val="22"/>
      </w:rPr>
      <w:tab/>
      <w:t>5</w:t>
    </w:r>
    <w:r>
      <w:rPr>
        <w:sz w:val="22"/>
      </w:rPr>
      <w:tab/>
      <w:t>1247 Appendix C2</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9A9" w:rsidRPr="00CB7ABE" w:rsidRDefault="003639A9" w:rsidP="006E4BC9">
    <w:pPr>
      <w:tabs>
        <w:tab w:val="center" w:pos="4680"/>
        <w:tab w:val="right" w:pos="9360"/>
      </w:tabs>
      <w:rPr>
        <w:sz w:val="22"/>
      </w:rPr>
    </w:pPr>
    <w:r>
      <w:rPr>
        <w:sz w:val="22"/>
      </w:rPr>
      <w:t>Issue Date:  06/20/14</w:t>
    </w:r>
    <w:r>
      <w:rPr>
        <w:sz w:val="22"/>
      </w:rPr>
      <w:tab/>
      <w:t>6</w:t>
    </w:r>
    <w:r>
      <w:rPr>
        <w:sz w:val="22"/>
      </w:rPr>
      <w:tab/>
      <w:t>1247 Appendix C2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6A4" w:rsidRDefault="009E06A4">
      <w:r>
        <w:separator/>
      </w:r>
    </w:p>
  </w:footnote>
  <w:footnote w:type="continuationSeparator" w:id="0">
    <w:p w:rsidR="009E06A4" w:rsidRDefault="009E06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BC9" w:rsidRPr="003639A9" w:rsidRDefault="006E4BC9">
    <w:pPr>
      <w:pStyle w:val="Header"/>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8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8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6"/>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8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8"/>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9"/>
    <w:multiLevelType w:val="multilevel"/>
    <w:tmpl w:val="00000000"/>
    <w:name w:val="AutoList8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A"/>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B"/>
    <w:multiLevelType w:val="multilevel"/>
    <w:tmpl w:val="00000000"/>
    <w:name w:val="AutoList10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C"/>
    <w:multiLevelType w:val="multilevel"/>
    <w:tmpl w:val="00000000"/>
    <w:name w:val="AutoList8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D"/>
    <w:multiLevelType w:val="multilevel"/>
    <w:tmpl w:val="00000000"/>
    <w:name w:val="AutoList9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E"/>
    <w:multiLevelType w:val="multilevel"/>
    <w:tmpl w:val="00000000"/>
    <w:name w:val="AutoList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F"/>
    <w:multiLevelType w:val="multilevel"/>
    <w:tmpl w:val="00000000"/>
    <w:name w:val="AutoList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10"/>
    <w:multiLevelType w:val="multilevel"/>
    <w:tmpl w:val="00000000"/>
    <w:name w:val="AutoList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1"/>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2"/>
    <w:multiLevelType w:val="multilevel"/>
    <w:tmpl w:val="00000000"/>
    <w:name w:val="AutoList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3"/>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4"/>
    <w:multiLevelType w:val="multilevel"/>
    <w:tmpl w:val="00000000"/>
    <w:name w:val="AutoList9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5"/>
    <w:multiLevelType w:val="multilevel"/>
    <w:tmpl w:val="00000000"/>
    <w:name w:val="AutoList9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6"/>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7"/>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8"/>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9"/>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A"/>
    <w:multiLevelType w:val="multilevel"/>
    <w:tmpl w:val="00000000"/>
    <w:name w:val="AutoList6"/>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B"/>
    <w:multiLevelType w:val="multilevel"/>
    <w:tmpl w:val="00000000"/>
    <w:name w:val="AutoList12"/>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0000001C"/>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1D"/>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nsid w:val="0000001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1F"/>
    <w:multiLevelType w:val="multilevel"/>
    <w:tmpl w:val="00000000"/>
    <w:name w:val="AutoList7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20"/>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nsid w:val="00000021"/>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22"/>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nsid w:val="00000023"/>
    <w:multiLevelType w:val="multilevel"/>
    <w:tmpl w:val="00000000"/>
    <w:name w:val="AutoList9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24"/>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000025"/>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00000026"/>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00000027"/>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00000028"/>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nsid w:val="00000029"/>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nsid w:val="0000002A"/>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nsid w:val="0000002B"/>
    <w:multiLevelType w:val="multilevel"/>
    <w:tmpl w:val="00000000"/>
    <w:name w:val="AutoList9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0000002C"/>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nsid w:val="0000002D"/>
    <w:multiLevelType w:val="multilevel"/>
    <w:tmpl w:val="00000000"/>
    <w:name w:val="AutoList9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nsid w:val="0000002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nsid w:val="0000002F"/>
    <w:multiLevelType w:val="multilevel"/>
    <w:tmpl w:val="00000000"/>
    <w:name w:val="AutoList9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nsid w:val="00000030"/>
    <w:multiLevelType w:val="multilevel"/>
    <w:tmpl w:val="00000000"/>
    <w:name w:val="AutoList10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nsid w:val="044C7F7D"/>
    <w:multiLevelType w:val="hybridMultilevel"/>
    <w:tmpl w:val="49386C62"/>
    <w:lvl w:ilvl="0" w:tplc="04090001">
      <w:start w:val="1"/>
      <w:numFmt w:val="bullet"/>
      <w:lvlText w:val=""/>
      <w:lvlJc w:val="left"/>
      <w:pPr>
        <w:ind w:left="1526" w:hanging="360"/>
      </w:pPr>
      <w:rPr>
        <w:rFonts w:ascii="Symbol" w:hAnsi="Symbol" w:hint="default"/>
      </w:rPr>
    </w:lvl>
    <w:lvl w:ilvl="1" w:tplc="04090003">
      <w:start w:val="1"/>
      <w:numFmt w:val="bullet"/>
      <w:lvlText w:val="o"/>
      <w:lvlJc w:val="left"/>
      <w:pPr>
        <w:ind w:left="2246" w:hanging="360"/>
      </w:pPr>
      <w:rPr>
        <w:rFonts w:ascii="Courier New" w:hAnsi="Courier New" w:cs="Courier New" w:hint="default"/>
      </w:rPr>
    </w:lvl>
    <w:lvl w:ilvl="2" w:tplc="04090005">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49">
    <w:nsid w:val="06DE19DB"/>
    <w:multiLevelType w:val="hybridMultilevel"/>
    <w:tmpl w:val="169A81EA"/>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50">
    <w:nsid w:val="13683101"/>
    <w:multiLevelType w:val="hybridMultilevel"/>
    <w:tmpl w:val="633A0B76"/>
    <w:lvl w:ilvl="0" w:tplc="04090001">
      <w:start w:val="1"/>
      <w:numFmt w:val="bullet"/>
      <w:lvlText w:val=""/>
      <w:lvlJc w:val="left"/>
      <w:pPr>
        <w:ind w:left="1526" w:hanging="360"/>
      </w:pPr>
      <w:rPr>
        <w:rFonts w:ascii="Symbol" w:hAnsi="Symbol" w:hint="default"/>
      </w:rPr>
    </w:lvl>
    <w:lvl w:ilvl="1" w:tplc="04090003">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51">
    <w:nsid w:val="15786034"/>
    <w:multiLevelType w:val="hybridMultilevel"/>
    <w:tmpl w:val="5BA8C33A"/>
    <w:lvl w:ilvl="0" w:tplc="09045598">
      <w:start w:val="2"/>
      <w:numFmt w:val="decimal"/>
      <w:pStyle w:val="2number"/>
      <w:lvlText w:val="%1."/>
      <w:lvlJc w:val="left"/>
      <w:pPr>
        <w:tabs>
          <w:tab w:val="num" w:pos="3063"/>
        </w:tabs>
        <w:ind w:left="3063" w:hanging="633"/>
      </w:pPr>
      <w:rPr>
        <w:rFonts w:ascii="Arial" w:hAnsi="Arial" w:hint="default"/>
        <w:b w:val="0"/>
        <w:i w:val="0"/>
        <w:sz w:val="22"/>
        <w:szCs w:val="22"/>
      </w:rPr>
    </w:lvl>
    <w:lvl w:ilvl="1" w:tplc="9D58D958">
      <w:start w:val="1"/>
      <w:numFmt w:val="lowerLetter"/>
      <w:pStyle w:val="Style1"/>
      <w:lvlText w:val="%2."/>
      <w:lvlJc w:val="left"/>
      <w:pPr>
        <w:tabs>
          <w:tab w:val="num" w:pos="1613"/>
        </w:tabs>
        <w:ind w:left="1613" w:hanging="533"/>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35540463"/>
    <w:multiLevelType w:val="hybridMultilevel"/>
    <w:tmpl w:val="A8C297DA"/>
    <w:name w:val="AutoList82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6674009"/>
    <w:multiLevelType w:val="hybridMultilevel"/>
    <w:tmpl w:val="0A28E6F2"/>
    <w:lvl w:ilvl="0" w:tplc="423A1F76">
      <w:start w:val="1"/>
      <w:numFmt w:val="lowerLetter"/>
      <w:pStyle w:val="lettering"/>
      <w:lvlText w:val="%1."/>
      <w:lvlJc w:val="left"/>
      <w:pPr>
        <w:tabs>
          <w:tab w:val="num" w:pos="3683"/>
        </w:tabs>
        <w:ind w:left="3683" w:hanging="533"/>
      </w:pPr>
      <w:rPr>
        <w:rFonts w:hint="default"/>
      </w:rPr>
    </w:lvl>
    <w:lvl w:ilvl="1" w:tplc="04090019" w:tentative="1">
      <w:start w:val="1"/>
      <w:numFmt w:val="lowerLetter"/>
      <w:lvlText w:val="%2."/>
      <w:lvlJc w:val="left"/>
      <w:pPr>
        <w:tabs>
          <w:tab w:val="num" w:pos="1883"/>
        </w:tabs>
        <w:ind w:left="1883" w:hanging="360"/>
      </w:pPr>
    </w:lvl>
    <w:lvl w:ilvl="2" w:tplc="0409001B" w:tentative="1">
      <w:start w:val="1"/>
      <w:numFmt w:val="lowerRoman"/>
      <w:lvlText w:val="%3."/>
      <w:lvlJc w:val="right"/>
      <w:pPr>
        <w:tabs>
          <w:tab w:val="num" w:pos="2603"/>
        </w:tabs>
        <w:ind w:left="2603" w:hanging="180"/>
      </w:pPr>
    </w:lvl>
    <w:lvl w:ilvl="3" w:tplc="0409000F" w:tentative="1">
      <w:start w:val="1"/>
      <w:numFmt w:val="decimal"/>
      <w:lvlText w:val="%4."/>
      <w:lvlJc w:val="left"/>
      <w:pPr>
        <w:tabs>
          <w:tab w:val="num" w:pos="3323"/>
        </w:tabs>
        <w:ind w:left="3323" w:hanging="360"/>
      </w:pPr>
    </w:lvl>
    <w:lvl w:ilvl="4" w:tplc="04090019" w:tentative="1">
      <w:start w:val="1"/>
      <w:numFmt w:val="lowerLetter"/>
      <w:lvlText w:val="%5."/>
      <w:lvlJc w:val="left"/>
      <w:pPr>
        <w:tabs>
          <w:tab w:val="num" w:pos="4043"/>
        </w:tabs>
        <w:ind w:left="4043" w:hanging="360"/>
      </w:pPr>
    </w:lvl>
    <w:lvl w:ilvl="5" w:tplc="0409001B" w:tentative="1">
      <w:start w:val="1"/>
      <w:numFmt w:val="lowerRoman"/>
      <w:lvlText w:val="%6."/>
      <w:lvlJc w:val="right"/>
      <w:pPr>
        <w:tabs>
          <w:tab w:val="num" w:pos="4763"/>
        </w:tabs>
        <w:ind w:left="4763" w:hanging="180"/>
      </w:pPr>
    </w:lvl>
    <w:lvl w:ilvl="6" w:tplc="0409000F" w:tentative="1">
      <w:start w:val="1"/>
      <w:numFmt w:val="decimal"/>
      <w:lvlText w:val="%7."/>
      <w:lvlJc w:val="left"/>
      <w:pPr>
        <w:tabs>
          <w:tab w:val="num" w:pos="5483"/>
        </w:tabs>
        <w:ind w:left="5483" w:hanging="360"/>
      </w:pPr>
    </w:lvl>
    <w:lvl w:ilvl="7" w:tplc="04090019" w:tentative="1">
      <w:start w:val="1"/>
      <w:numFmt w:val="lowerLetter"/>
      <w:lvlText w:val="%8."/>
      <w:lvlJc w:val="left"/>
      <w:pPr>
        <w:tabs>
          <w:tab w:val="num" w:pos="6203"/>
        </w:tabs>
        <w:ind w:left="6203" w:hanging="360"/>
      </w:pPr>
    </w:lvl>
    <w:lvl w:ilvl="8" w:tplc="0409001B" w:tentative="1">
      <w:start w:val="1"/>
      <w:numFmt w:val="lowerRoman"/>
      <w:lvlText w:val="%9."/>
      <w:lvlJc w:val="right"/>
      <w:pPr>
        <w:tabs>
          <w:tab w:val="num" w:pos="6923"/>
        </w:tabs>
        <w:ind w:left="6923" w:hanging="180"/>
      </w:pPr>
    </w:lvl>
  </w:abstractNum>
  <w:abstractNum w:abstractNumId="54">
    <w:nsid w:val="3C013D26"/>
    <w:multiLevelType w:val="multilevel"/>
    <w:tmpl w:val="51581978"/>
    <w:name w:val="AutoList942"/>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55">
    <w:nsid w:val="41BB5579"/>
    <w:multiLevelType w:val="multilevel"/>
    <w:tmpl w:val="3ECA22F4"/>
    <w:name w:val="AutoList783"/>
    <w:lvl w:ilvl="0">
      <w:start w:val="6"/>
      <w:numFmt w:val="decimal"/>
      <w:lvlText w:val="%1."/>
      <w:lvlJc w:val="left"/>
      <w:pPr>
        <w:tabs>
          <w:tab w:val="num" w:pos="0"/>
        </w:tabs>
        <w:ind w:left="720" w:hanging="720"/>
      </w:pPr>
      <w:rPr>
        <w:rFonts w:ascii="Arial" w:hAnsi="Arial" w:hint="default"/>
        <w:sz w:val="22"/>
        <w:szCs w:val="22"/>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56">
    <w:nsid w:val="468B10C6"/>
    <w:multiLevelType w:val="multilevel"/>
    <w:tmpl w:val="0409001D"/>
    <w:name w:val="AutoList1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5DE31BED"/>
    <w:multiLevelType w:val="hybridMultilevel"/>
    <w:tmpl w:val="105AAF28"/>
    <w:name w:val="AutoList8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3AC5C5E"/>
    <w:multiLevelType w:val="multilevel"/>
    <w:tmpl w:val="0409001D"/>
    <w:name w:val="AutoList78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7AE036B0"/>
    <w:multiLevelType w:val="hybridMultilevel"/>
    <w:tmpl w:val="745C836C"/>
    <w:lvl w:ilvl="0" w:tplc="495831D8">
      <w:start w:val="1"/>
      <w:numFmt w:val="decimal"/>
      <w:pStyle w:val="1number"/>
      <w:lvlText w:val="%1."/>
      <w:lvlJc w:val="left"/>
      <w:pPr>
        <w:tabs>
          <w:tab w:val="num" w:pos="2707"/>
        </w:tabs>
        <w:ind w:left="2707" w:hanging="633"/>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47"/>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59"/>
  </w:num>
  <w:num w:numId="5">
    <w:abstractNumId w:val="51"/>
  </w:num>
  <w:num w:numId="6">
    <w:abstractNumId w:val="59"/>
    <w:lvlOverride w:ilvl="0">
      <w:startOverride w:val="1"/>
    </w:lvlOverride>
  </w:num>
  <w:num w:numId="7">
    <w:abstractNumId w:val="51"/>
    <w:lvlOverride w:ilvl="0">
      <w:startOverride w:val="2"/>
    </w:lvlOverride>
  </w:num>
  <w:num w:numId="8">
    <w:abstractNumId w:val="59"/>
    <w:lvlOverride w:ilvl="0">
      <w:startOverride w:val="1"/>
    </w:lvlOverride>
  </w:num>
  <w:num w:numId="9">
    <w:abstractNumId w:val="51"/>
    <w:lvlOverride w:ilvl="0">
      <w:startOverride w:val="2"/>
    </w:lvlOverride>
  </w:num>
  <w:num w:numId="10">
    <w:abstractNumId w:val="59"/>
    <w:lvlOverride w:ilvl="0">
      <w:startOverride w:val="1"/>
    </w:lvlOverride>
  </w:num>
  <w:num w:numId="11">
    <w:abstractNumId w:val="51"/>
    <w:lvlOverride w:ilvl="0">
      <w:startOverride w:val="2"/>
    </w:lvlOverride>
  </w:num>
  <w:num w:numId="12">
    <w:abstractNumId w:val="53"/>
  </w:num>
  <w:num w:numId="13">
    <w:abstractNumId w:val="59"/>
    <w:lvlOverride w:ilvl="0">
      <w:startOverride w:val="1"/>
    </w:lvlOverride>
  </w:num>
  <w:num w:numId="14">
    <w:abstractNumId w:val="51"/>
    <w:lvlOverride w:ilvl="0">
      <w:startOverride w:val="2"/>
    </w:lvlOverride>
  </w:num>
  <w:num w:numId="15">
    <w:abstractNumId w:val="51"/>
    <w:lvlOverride w:ilvl="0">
      <w:startOverride w:val="2"/>
    </w:lvlOverride>
  </w:num>
  <w:num w:numId="16">
    <w:abstractNumId w:val="59"/>
    <w:lvlOverride w:ilvl="0">
      <w:startOverride w:val="1"/>
    </w:lvlOverride>
  </w:num>
  <w:num w:numId="17">
    <w:abstractNumId w:val="51"/>
    <w:lvlOverride w:ilvl="0">
      <w:startOverride w:val="2"/>
    </w:lvlOverride>
  </w:num>
  <w:num w:numId="18">
    <w:abstractNumId w:val="51"/>
    <w:lvlOverride w:ilvl="0">
      <w:startOverride w:val="2"/>
    </w:lvlOverride>
  </w:num>
  <w:num w:numId="19">
    <w:abstractNumId w:val="51"/>
    <w:lvlOverride w:ilvl="0">
      <w:startOverride w:val="2"/>
    </w:lvlOverride>
  </w:num>
  <w:num w:numId="20">
    <w:abstractNumId w:val="59"/>
    <w:lvlOverride w:ilvl="0">
      <w:startOverride w:val="1"/>
    </w:lvlOverride>
  </w:num>
  <w:num w:numId="21">
    <w:abstractNumId w:val="59"/>
    <w:lvlOverride w:ilvl="0">
      <w:startOverride w:val="1"/>
    </w:lvlOverride>
  </w:num>
  <w:num w:numId="22">
    <w:abstractNumId w:val="51"/>
    <w:lvlOverride w:ilvl="0">
      <w:startOverride w:val="2"/>
    </w:lvlOverride>
  </w:num>
  <w:num w:numId="23">
    <w:abstractNumId w:val="53"/>
    <w:lvlOverride w:ilvl="0">
      <w:startOverride w:val="1"/>
    </w:lvlOverride>
  </w:num>
  <w:num w:numId="24">
    <w:abstractNumId w:val="59"/>
    <w:lvlOverride w:ilvl="0">
      <w:startOverride w:val="1"/>
    </w:lvlOverride>
  </w:num>
  <w:num w:numId="25">
    <w:abstractNumId w:val="59"/>
    <w:lvlOverride w:ilvl="0">
      <w:startOverride w:val="1"/>
    </w:lvlOverride>
  </w:num>
  <w:num w:numId="26">
    <w:abstractNumId w:val="51"/>
    <w:lvlOverride w:ilvl="0">
      <w:startOverride w:val="2"/>
    </w:lvlOverride>
  </w:num>
  <w:num w:numId="27">
    <w:abstractNumId w:val="59"/>
    <w:lvlOverride w:ilvl="0">
      <w:startOverride w:val="1"/>
    </w:lvlOverride>
  </w:num>
  <w:num w:numId="28">
    <w:abstractNumId w:val="59"/>
    <w:lvlOverride w:ilvl="0">
      <w:startOverride w:val="1"/>
    </w:lvlOverride>
  </w:num>
  <w:num w:numId="29">
    <w:abstractNumId w:val="51"/>
    <w:lvlOverride w:ilvl="0">
      <w:startOverride w:val="2"/>
    </w:lvlOverride>
  </w:num>
  <w:num w:numId="30">
    <w:abstractNumId w:val="59"/>
    <w:lvlOverride w:ilvl="0">
      <w:startOverride w:val="1"/>
    </w:lvlOverride>
  </w:num>
  <w:num w:numId="31">
    <w:abstractNumId w:val="59"/>
    <w:lvlOverride w:ilvl="0">
      <w:startOverride w:val="1"/>
    </w:lvlOverride>
  </w:num>
  <w:num w:numId="32">
    <w:abstractNumId w:val="51"/>
    <w:lvlOverride w:ilvl="0">
      <w:startOverride w:val="2"/>
    </w:lvlOverride>
  </w:num>
  <w:num w:numId="33">
    <w:abstractNumId w:val="59"/>
    <w:lvlOverride w:ilvl="0">
      <w:startOverride w:val="1"/>
    </w:lvlOverride>
  </w:num>
  <w:num w:numId="34">
    <w:abstractNumId w:val="51"/>
    <w:lvlOverride w:ilvl="0">
      <w:startOverride w:val="2"/>
    </w:lvlOverride>
  </w:num>
  <w:num w:numId="35">
    <w:abstractNumId w:val="59"/>
    <w:lvlOverride w:ilvl="0">
      <w:startOverride w:val="1"/>
    </w:lvlOverride>
  </w:num>
  <w:num w:numId="36">
    <w:abstractNumId w:val="59"/>
    <w:lvlOverride w:ilvl="0">
      <w:startOverride w:val="1"/>
    </w:lvlOverride>
  </w:num>
  <w:num w:numId="37">
    <w:abstractNumId w:val="51"/>
    <w:lvlOverride w:ilvl="0">
      <w:startOverride w:val="2"/>
    </w:lvlOverride>
  </w:num>
  <w:num w:numId="38">
    <w:abstractNumId w:val="59"/>
    <w:lvlOverride w:ilvl="0">
      <w:startOverride w:val="1"/>
    </w:lvlOverride>
  </w:num>
  <w:num w:numId="39">
    <w:abstractNumId w:val="59"/>
    <w:lvlOverride w:ilvl="0">
      <w:startOverride w:val="1"/>
    </w:lvlOverride>
  </w:num>
  <w:num w:numId="40">
    <w:abstractNumId w:val="51"/>
    <w:lvlOverride w:ilvl="0">
      <w:startOverride w:val="2"/>
    </w:lvlOverride>
  </w:num>
  <w:num w:numId="41">
    <w:abstractNumId w:val="53"/>
    <w:lvlOverride w:ilvl="0">
      <w:startOverride w:val="1"/>
    </w:lvlOverride>
  </w:num>
  <w:num w:numId="42">
    <w:abstractNumId w:val="53"/>
    <w:lvlOverride w:ilvl="0">
      <w:startOverride w:val="1"/>
    </w:lvlOverride>
  </w:num>
  <w:num w:numId="43">
    <w:abstractNumId w:val="51"/>
  </w:num>
  <w:num w:numId="44">
    <w:abstractNumId w:val="51"/>
    <w:lvlOverride w:ilvl="0">
      <w:startOverride w:val="2"/>
    </w:lvlOverride>
  </w:num>
  <w:num w:numId="45">
    <w:abstractNumId w:val="52"/>
  </w:num>
  <w:num w:numId="46">
    <w:abstractNumId w:val="49"/>
  </w:num>
  <w:num w:numId="47">
    <w:abstractNumId w:val="50"/>
  </w:num>
  <w:num w:numId="48">
    <w:abstractNumId w:val="4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D20"/>
    <w:rsid w:val="00001509"/>
    <w:rsid w:val="0002689C"/>
    <w:rsid w:val="00050CD2"/>
    <w:rsid w:val="000650B2"/>
    <w:rsid w:val="00065D78"/>
    <w:rsid w:val="00073A08"/>
    <w:rsid w:val="00075416"/>
    <w:rsid w:val="00081D62"/>
    <w:rsid w:val="000871D7"/>
    <w:rsid w:val="000B3869"/>
    <w:rsid w:val="000B4805"/>
    <w:rsid w:val="000B4EF3"/>
    <w:rsid w:val="000C207A"/>
    <w:rsid w:val="000D50B2"/>
    <w:rsid w:val="000D652A"/>
    <w:rsid w:val="000D6531"/>
    <w:rsid w:val="000E6E88"/>
    <w:rsid w:val="00101959"/>
    <w:rsid w:val="001040B0"/>
    <w:rsid w:val="001065D0"/>
    <w:rsid w:val="001246EE"/>
    <w:rsid w:val="00134451"/>
    <w:rsid w:val="00134D20"/>
    <w:rsid w:val="00135550"/>
    <w:rsid w:val="00146E61"/>
    <w:rsid w:val="00154307"/>
    <w:rsid w:val="00156A4F"/>
    <w:rsid w:val="0019519B"/>
    <w:rsid w:val="00195EE1"/>
    <w:rsid w:val="001A53BD"/>
    <w:rsid w:val="001B3971"/>
    <w:rsid w:val="00216F06"/>
    <w:rsid w:val="002203E8"/>
    <w:rsid w:val="00225852"/>
    <w:rsid w:val="002267E8"/>
    <w:rsid w:val="00256230"/>
    <w:rsid w:val="002579DA"/>
    <w:rsid w:val="0026658E"/>
    <w:rsid w:val="00276713"/>
    <w:rsid w:val="00283C16"/>
    <w:rsid w:val="0029376D"/>
    <w:rsid w:val="002A5E4D"/>
    <w:rsid w:val="002B153C"/>
    <w:rsid w:val="002D6099"/>
    <w:rsid w:val="002D6DBA"/>
    <w:rsid w:val="002E0E9D"/>
    <w:rsid w:val="002F77A2"/>
    <w:rsid w:val="00300CDE"/>
    <w:rsid w:val="003063B2"/>
    <w:rsid w:val="003112D2"/>
    <w:rsid w:val="00315F6D"/>
    <w:rsid w:val="0033124A"/>
    <w:rsid w:val="0033138D"/>
    <w:rsid w:val="0034307B"/>
    <w:rsid w:val="00350746"/>
    <w:rsid w:val="00353203"/>
    <w:rsid w:val="00356B61"/>
    <w:rsid w:val="003639A9"/>
    <w:rsid w:val="00376CF2"/>
    <w:rsid w:val="0038362F"/>
    <w:rsid w:val="0038788A"/>
    <w:rsid w:val="003A5DAF"/>
    <w:rsid w:val="003D4A32"/>
    <w:rsid w:val="003E4512"/>
    <w:rsid w:val="00405BA6"/>
    <w:rsid w:val="00406769"/>
    <w:rsid w:val="0041384F"/>
    <w:rsid w:val="004143FB"/>
    <w:rsid w:val="0042007A"/>
    <w:rsid w:val="00420EFD"/>
    <w:rsid w:val="00423CCF"/>
    <w:rsid w:val="004245AD"/>
    <w:rsid w:val="00436A5D"/>
    <w:rsid w:val="00453CFB"/>
    <w:rsid w:val="00467B65"/>
    <w:rsid w:val="00467FC8"/>
    <w:rsid w:val="0047269C"/>
    <w:rsid w:val="00474D8D"/>
    <w:rsid w:val="004757D5"/>
    <w:rsid w:val="0048019B"/>
    <w:rsid w:val="004812ED"/>
    <w:rsid w:val="004A40D2"/>
    <w:rsid w:val="004A7463"/>
    <w:rsid w:val="004B229C"/>
    <w:rsid w:val="004C09E3"/>
    <w:rsid w:val="004E0A67"/>
    <w:rsid w:val="004E65F7"/>
    <w:rsid w:val="004F0555"/>
    <w:rsid w:val="004F63A0"/>
    <w:rsid w:val="005257DF"/>
    <w:rsid w:val="005475DC"/>
    <w:rsid w:val="00570DD0"/>
    <w:rsid w:val="005971FC"/>
    <w:rsid w:val="005B1DAF"/>
    <w:rsid w:val="005B6BAC"/>
    <w:rsid w:val="005D57EA"/>
    <w:rsid w:val="005E08DD"/>
    <w:rsid w:val="005F20CB"/>
    <w:rsid w:val="0063389D"/>
    <w:rsid w:val="00641EC1"/>
    <w:rsid w:val="00663A48"/>
    <w:rsid w:val="00682662"/>
    <w:rsid w:val="0068438F"/>
    <w:rsid w:val="00686564"/>
    <w:rsid w:val="006B37B2"/>
    <w:rsid w:val="006B49AB"/>
    <w:rsid w:val="006B6991"/>
    <w:rsid w:val="006E4BC9"/>
    <w:rsid w:val="006F146C"/>
    <w:rsid w:val="00721755"/>
    <w:rsid w:val="00730147"/>
    <w:rsid w:val="00743ED6"/>
    <w:rsid w:val="00755BA4"/>
    <w:rsid w:val="0076179D"/>
    <w:rsid w:val="00772D77"/>
    <w:rsid w:val="00774E38"/>
    <w:rsid w:val="00775705"/>
    <w:rsid w:val="00782FAE"/>
    <w:rsid w:val="007A16F6"/>
    <w:rsid w:val="007A4876"/>
    <w:rsid w:val="007B7989"/>
    <w:rsid w:val="007D55D8"/>
    <w:rsid w:val="007D70D4"/>
    <w:rsid w:val="007F4092"/>
    <w:rsid w:val="007F4D41"/>
    <w:rsid w:val="008429E5"/>
    <w:rsid w:val="008846A7"/>
    <w:rsid w:val="008901D6"/>
    <w:rsid w:val="0089240E"/>
    <w:rsid w:val="008A075C"/>
    <w:rsid w:val="008C3150"/>
    <w:rsid w:val="008C6E99"/>
    <w:rsid w:val="008C7EE0"/>
    <w:rsid w:val="008D4577"/>
    <w:rsid w:val="008D6960"/>
    <w:rsid w:val="008E6CC1"/>
    <w:rsid w:val="00911BC5"/>
    <w:rsid w:val="00916747"/>
    <w:rsid w:val="00921627"/>
    <w:rsid w:val="00923747"/>
    <w:rsid w:val="00925E33"/>
    <w:rsid w:val="0092694E"/>
    <w:rsid w:val="0093123D"/>
    <w:rsid w:val="00936350"/>
    <w:rsid w:val="0096314D"/>
    <w:rsid w:val="00966797"/>
    <w:rsid w:val="009867B3"/>
    <w:rsid w:val="00995660"/>
    <w:rsid w:val="009C46B8"/>
    <w:rsid w:val="009E06A4"/>
    <w:rsid w:val="009E4AA5"/>
    <w:rsid w:val="009F1EAA"/>
    <w:rsid w:val="00A01056"/>
    <w:rsid w:val="00A0417D"/>
    <w:rsid w:val="00A05FC9"/>
    <w:rsid w:val="00A17AB5"/>
    <w:rsid w:val="00A22D35"/>
    <w:rsid w:val="00A347C2"/>
    <w:rsid w:val="00A45704"/>
    <w:rsid w:val="00A6478E"/>
    <w:rsid w:val="00A87FDB"/>
    <w:rsid w:val="00A91975"/>
    <w:rsid w:val="00AC745D"/>
    <w:rsid w:val="00AE07FE"/>
    <w:rsid w:val="00AF4386"/>
    <w:rsid w:val="00B2436C"/>
    <w:rsid w:val="00B42B3D"/>
    <w:rsid w:val="00B748DC"/>
    <w:rsid w:val="00B74A52"/>
    <w:rsid w:val="00BB485E"/>
    <w:rsid w:val="00BC0A23"/>
    <w:rsid w:val="00BC2CCA"/>
    <w:rsid w:val="00BC63F4"/>
    <w:rsid w:val="00BC6A51"/>
    <w:rsid w:val="00BD50F8"/>
    <w:rsid w:val="00BE33E6"/>
    <w:rsid w:val="00BF021E"/>
    <w:rsid w:val="00BF49AC"/>
    <w:rsid w:val="00BF4F38"/>
    <w:rsid w:val="00BF5635"/>
    <w:rsid w:val="00C00871"/>
    <w:rsid w:val="00C03CF0"/>
    <w:rsid w:val="00C0477D"/>
    <w:rsid w:val="00C17718"/>
    <w:rsid w:val="00C268B5"/>
    <w:rsid w:val="00C448E5"/>
    <w:rsid w:val="00C57579"/>
    <w:rsid w:val="00C57B9E"/>
    <w:rsid w:val="00C619A7"/>
    <w:rsid w:val="00C96FD0"/>
    <w:rsid w:val="00CB2F11"/>
    <w:rsid w:val="00CB7ABE"/>
    <w:rsid w:val="00CC5014"/>
    <w:rsid w:val="00CC5DFE"/>
    <w:rsid w:val="00CD5F19"/>
    <w:rsid w:val="00CE5CD7"/>
    <w:rsid w:val="00CE7B5D"/>
    <w:rsid w:val="00CF38B4"/>
    <w:rsid w:val="00CF3B66"/>
    <w:rsid w:val="00D12B26"/>
    <w:rsid w:val="00D20D23"/>
    <w:rsid w:val="00D248D5"/>
    <w:rsid w:val="00D46846"/>
    <w:rsid w:val="00D51055"/>
    <w:rsid w:val="00D55B41"/>
    <w:rsid w:val="00D61234"/>
    <w:rsid w:val="00D643E5"/>
    <w:rsid w:val="00D64E12"/>
    <w:rsid w:val="00D83D0D"/>
    <w:rsid w:val="00D84581"/>
    <w:rsid w:val="00DB6C66"/>
    <w:rsid w:val="00DC2CA8"/>
    <w:rsid w:val="00DE478F"/>
    <w:rsid w:val="00DF153B"/>
    <w:rsid w:val="00E04994"/>
    <w:rsid w:val="00E26073"/>
    <w:rsid w:val="00E27D92"/>
    <w:rsid w:val="00E57484"/>
    <w:rsid w:val="00E63DC1"/>
    <w:rsid w:val="00E873A6"/>
    <w:rsid w:val="00EA45B5"/>
    <w:rsid w:val="00ED0DA0"/>
    <w:rsid w:val="00ED254A"/>
    <w:rsid w:val="00EF53BD"/>
    <w:rsid w:val="00F00986"/>
    <w:rsid w:val="00F05091"/>
    <w:rsid w:val="00F1209B"/>
    <w:rsid w:val="00F30781"/>
    <w:rsid w:val="00F3257B"/>
    <w:rsid w:val="00F37D41"/>
    <w:rsid w:val="00F401E5"/>
    <w:rsid w:val="00F4542C"/>
    <w:rsid w:val="00F67078"/>
    <w:rsid w:val="00F737A3"/>
    <w:rsid w:val="00F9306E"/>
    <w:rsid w:val="00FA0984"/>
    <w:rsid w:val="00FA1AE4"/>
    <w:rsid w:val="00FB2724"/>
    <w:rsid w:val="00FC2310"/>
    <w:rsid w:val="00FE1716"/>
    <w:rsid w:val="00FE55F9"/>
    <w:rsid w:val="00FF02D2"/>
    <w:rsid w:val="00FF5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Arial" w:hAnsi="Arial" w:cs="Arial"/>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pPr>
      <w:ind w:left="720" w:hanging="720"/>
    </w:pPr>
  </w:style>
  <w:style w:type="paragraph" w:styleId="TOC2">
    <w:name w:val="toc 2"/>
    <w:basedOn w:val="Normal"/>
    <w:next w:val="Normal"/>
    <w:autoRedefine/>
    <w:uiPriority w:val="39"/>
    <w:pPr>
      <w:ind w:left="1440" w:hanging="720"/>
    </w:pPr>
  </w:style>
  <w:style w:type="paragraph" w:customStyle="1" w:styleId="Level1">
    <w:name w:val="Level 1"/>
    <w:basedOn w:val="Normal"/>
    <w:pPr>
      <w:numPr>
        <w:numId w:val="3"/>
      </w:numPr>
      <w:ind w:left="2610" w:hanging="450"/>
      <w:outlineLvl w:val="0"/>
    </w:pPr>
  </w:style>
  <w:style w:type="paragraph" w:customStyle="1" w:styleId="Level4">
    <w:name w:val="Level 4"/>
    <w:basedOn w:val="Normal"/>
    <w:pPr>
      <w:numPr>
        <w:ilvl w:val="3"/>
        <w:numId w:val="2"/>
      </w:numPr>
      <w:ind w:left="2610" w:hanging="450"/>
      <w:outlineLvl w:val="3"/>
    </w:pPr>
  </w:style>
  <w:style w:type="paragraph" w:customStyle="1" w:styleId="Level5">
    <w:name w:val="Level 5"/>
    <w:basedOn w:val="Normal"/>
    <w:pPr>
      <w:numPr>
        <w:ilvl w:val="4"/>
        <w:numId w:val="1"/>
      </w:numPr>
      <w:ind w:left="2880" w:hanging="270"/>
      <w:outlineLvl w:val="4"/>
    </w:pPr>
  </w:style>
  <w:style w:type="paragraph" w:styleId="BalloonText">
    <w:name w:val="Balloon Text"/>
    <w:basedOn w:val="Normal"/>
    <w:semiHidden/>
    <w:rsid w:val="00925E33"/>
    <w:rPr>
      <w:rFonts w:ascii="Tahoma" w:hAnsi="Tahoma" w:cs="Tahoma"/>
      <w:sz w:val="16"/>
      <w:szCs w:val="16"/>
    </w:rPr>
  </w:style>
  <w:style w:type="character" w:styleId="CommentReference">
    <w:name w:val="annotation reference"/>
    <w:basedOn w:val="DefaultParagraphFont"/>
    <w:semiHidden/>
    <w:rsid w:val="00925E33"/>
    <w:rPr>
      <w:sz w:val="16"/>
      <w:szCs w:val="16"/>
    </w:rPr>
  </w:style>
  <w:style w:type="paragraph" w:styleId="CommentText">
    <w:name w:val="annotation text"/>
    <w:basedOn w:val="Normal"/>
    <w:semiHidden/>
    <w:rsid w:val="00925E33"/>
    <w:rPr>
      <w:sz w:val="20"/>
      <w:szCs w:val="20"/>
    </w:rPr>
  </w:style>
  <w:style w:type="paragraph" w:styleId="CommentSubject">
    <w:name w:val="annotation subject"/>
    <w:basedOn w:val="CommentText"/>
    <w:next w:val="CommentText"/>
    <w:semiHidden/>
    <w:rsid w:val="00925E33"/>
    <w:rPr>
      <w:b/>
      <w:bCs/>
    </w:rPr>
  </w:style>
  <w:style w:type="paragraph" w:styleId="Header">
    <w:name w:val="header"/>
    <w:basedOn w:val="Normal"/>
    <w:rsid w:val="00BF5635"/>
    <w:pPr>
      <w:tabs>
        <w:tab w:val="center" w:pos="4320"/>
        <w:tab w:val="right" w:pos="8640"/>
      </w:tabs>
    </w:pPr>
  </w:style>
  <w:style w:type="paragraph" w:styleId="Footer">
    <w:name w:val="footer"/>
    <w:basedOn w:val="Normal"/>
    <w:link w:val="FooterChar"/>
    <w:uiPriority w:val="99"/>
    <w:rsid w:val="00BF5635"/>
    <w:pPr>
      <w:tabs>
        <w:tab w:val="center" w:pos="4320"/>
        <w:tab w:val="right" w:pos="8640"/>
      </w:tabs>
    </w:pPr>
  </w:style>
  <w:style w:type="paragraph" w:customStyle="1" w:styleId="Style16pt">
    <w:name w:val="Style 16 pt"/>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cs="Times New Roman"/>
      <w:sz w:val="32"/>
      <w:szCs w:val="24"/>
    </w:rPr>
  </w:style>
  <w:style w:type="paragraph" w:customStyle="1" w:styleId="heading">
    <w:name w:val="heading"/>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Pr>
      <w:rFonts w:cs="Times New Roman"/>
      <w:b/>
      <w:szCs w:val="24"/>
    </w:rPr>
  </w:style>
  <w:style w:type="paragraph" w:customStyle="1" w:styleId="courses">
    <w:name w:val="courses"/>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3" w:hanging="1267"/>
    </w:pPr>
    <w:rPr>
      <w:rFonts w:cs="Times New Roman"/>
      <w:szCs w:val="24"/>
    </w:rPr>
  </w:style>
  <w:style w:type="paragraph" w:customStyle="1" w:styleId="ISG">
    <w:name w:val="ISG"/>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cs="Times New Roman"/>
      <w:b/>
      <w:szCs w:val="24"/>
    </w:rPr>
  </w:style>
  <w:style w:type="paragraph" w:customStyle="1" w:styleId="topic">
    <w:name w:val="topic"/>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Pr>
      <w:rFonts w:cs="Times New Roman"/>
      <w:szCs w:val="24"/>
    </w:rPr>
  </w:style>
  <w:style w:type="paragraph" w:customStyle="1" w:styleId="References">
    <w:name w:val="References"/>
    <w:basedOn w:val="Normal"/>
    <w:link w:val="ReferencesChar"/>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pPr>
    <w:rPr>
      <w:rFonts w:cs="Times New Roman"/>
      <w:szCs w:val="24"/>
    </w:rPr>
  </w:style>
  <w:style w:type="paragraph" w:customStyle="1" w:styleId="number-2">
    <w:name w:val="number-2"/>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Pr>
      <w:rFonts w:cs="Times New Roman"/>
      <w:szCs w:val="24"/>
    </w:rPr>
  </w:style>
  <w:style w:type="paragraph" w:customStyle="1" w:styleId="1number">
    <w:name w:val="1number"/>
    <w:basedOn w:val="Normal"/>
    <w:rsid w:val="00075416"/>
    <w:pPr>
      <w:numPr>
        <w:numId w:val="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pPr>
    <w:rPr>
      <w:rFonts w:cs="Times New Roman"/>
      <w:szCs w:val="24"/>
    </w:rPr>
  </w:style>
  <w:style w:type="paragraph" w:customStyle="1" w:styleId="2number">
    <w:name w:val="2number"/>
    <w:basedOn w:val="Normal"/>
    <w:link w:val="2numberChar"/>
    <w:rsid w:val="00075416"/>
    <w:pPr>
      <w:numPr>
        <w:numId w:val="43"/>
      </w:numPr>
      <w:tabs>
        <w:tab w:val="clear" w:pos="3063"/>
        <w:tab w:val="left" w:pos="274"/>
        <w:tab w:val="left" w:pos="806"/>
        <w:tab w:val="left" w:pos="1440"/>
        <w:tab w:val="left" w:pos="2074"/>
        <w:tab w:val="num" w:pos="2707"/>
        <w:tab w:val="left" w:pos="3240"/>
        <w:tab w:val="left" w:pos="3874"/>
        <w:tab w:val="left" w:pos="4507"/>
        <w:tab w:val="left" w:pos="5040"/>
        <w:tab w:val="left" w:pos="5674"/>
        <w:tab w:val="left" w:pos="6307"/>
        <w:tab w:val="left" w:pos="7474"/>
        <w:tab w:val="left" w:pos="8107"/>
        <w:tab w:val="left" w:pos="8726"/>
      </w:tabs>
      <w:ind w:left="2707"/>
      <w:jc w:val="both"/>
    </w:pPr>
    <w:rPr>
      <w:rFonts w:cs="Times New Roman"/>
      <w:szCs w:val="24"/>
    </w:rPr>
  </w:style>
  <w:style w:type="character" w:customStyle="1" w:styleId="ReferencesChar">
    <w:name w:val="References Char"/>
    <w:basedOn w:val="DefaultParagraphFont"/>
    <w:link w:val="References"/>
    <w:rsid w:val="00075416"/>
    <w:rPr>
      <w:rFonts w:ascii="Arial" w:hAnsi="Arial"/>
      <w:sz w:val="24"/>
      <w:szCs w:val="24"/>
      <w:lang w:val="en-US" w:eastAsia="en-US" w:bidi="ar-SA"/>
    </w:rPr>
  </w:style>
  <w:style w:type="paragraph" w:customStyle="1" w:styleId="extratopic">
    <w:name w:val="extratopic"/>
    <w:basedOn w:val="topic"/>
    <w:rsid w:val="00075416"/>
    <w:pPr>
      <w:ind w:firstLine="0"/>
    </w:pPr>
  </w:style>
  <w:style w:type="paragraph" w:customStyle="1" w:styleId="225list">
    <w:name w:val="2.25list"/>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pPr>
    <w:rPr>
      <w:rFonts w:cs="Times New Roman"/>
      <w:szCs w:val="24"/>
    </w:rPr>
  </w:style>
  <w:style w:type="paragraph" w:customStyle="1" w:styleId="lettering">
    <w:name w:val="lettering"/>
    <w:basedOn w:val="Normal"/>
    <w:rsid w:val="00075416"/>
    <w:pPr>
      <w:numPr>
        <w:numId w:val="12"/>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pPr>
    <w:rPr>
      <w:rFonts w:cs="Times New Roman"/>
      <w:szCs w:val="24"/>
    </w:rPr>
  </w:style>
  <w:style w:type="paragraph" w:customStyle="1" w:styleId="listing">
    <w:name w:val="listing"/>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pPr>
    <w:rPr>
      <w:rFonts w:cs="Times New Roman"/>
      <w:szCs w:val="24"/>
    </w:rPr>
  </w:style>
  <w:style w:type="paragraph" w:customStyle="1" w:styleId="Style1">
    <w:name w:val="Style1"/>
    <w:basedOn w:val="Normal"/>
    <w:rsid w:val="00075416"/>
    <w:pPr>
      <w:numPr>
        <w:ilvl w:val="1"/>
        <w:numId w:val="5"/>
      </w:numPr>
      <w:tabs>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jc w:val="both"/>
    </w:pPr>
    <w:rPr>
      <w:rFonts w:cs="Times New Roman"/>
      <w:szCs w:val="24"/>
    </w:rPr>
  </w:style>
  <w:style w:type="paragraph" w:customStyle="1" w:styleId="Style2">
    <w:name w:val="Style2"/>
    <w:basedOn w:val="lettering"/>
    <w:rsid w:val="00075416"/>
  </w:style>
  <w:style w:type="character" w:customStyle="1" w:styleId="2numberChar">
    <w:name w:val="2number Char"/>
    <w:basedOn w:val="DefaultParagraphFont"/>
    <w:link w:val="2number"/>
    <w:rsid w:val="00075416"/>
    <w:rPr>
      <w:rFonts w:ascii="Arial" w:hAnsi="Arial"/>
      <w:sz w:val="24"/>
      <w:szCs w:val="24"/>
      <w:lang w:val="en-US" w:eastAsia="en-US" w:bidi="ar-SA"/>
    </w:rPr>
  </w:style>
  <w:style w:type="paragraph" w:styleId="TOC3">
    <w:name w:val="toc 3"/>
    <w:basedOn w:val="Normal"/>
    <w:next w:val="Normal"/>
    <w:autoRedefine/>
    <w:uiPriority w:val="39"/>
    <w:rsid w:val="00075416"/>
    <w:pPr>
      <w:ind w:left="480"/>
      <w:jc w:val="both"/>
    </w:pPr>
    <w:rPr>
      <w:rFonts w:cs="Times New Roman"/>
      <w:szCs w:val="24"/>
    </w:rPr>
  </w:style>
  <w:style w:type="character" w:styleId="Hyperlink">
    <w:name w:val="Hyperlink"/>
    <w:basedOn w:val="DefaultParagraphFont"/>
    <w:rsid w:val="00075416"/>
    <w:rPr>
      <w:b w:val="0"/>
      <w:bCs w:val="0"/>
      <w:strike w:val="0"/>
      <w:dstrike w:val="0"/>
      <w:color w:val="0000CC"/>
      <w:u w:val="none"/>
      <w:effect w:val="none"/>
    </w:rPr>
  </w:style>
  <w:style w:type="table" w:styleId="TableGrid">
    <w:name w:val="Table Grid"/>
    <w:basedOn w:val="TableNormal"/>
    <w:rsid w:val="0063389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D6DBA"/>
    <w:pPr>
      <w:ind w:left="720"/>
      <w:contextualSpacing/>
    </w:pPr>
  </w:style>
  <w:style w:type="paragraph" w:customStyle="1" w:styleId="Default">
    <w:name w:val="Default"/>
    <w:rsid w:val="000B4805"/>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4E0A67"/>
    <w:rPr>
      <w:rFonts w:ascii="Arial" w:hAnsi="Arial" w:cs="Arial"/>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Arial" w:hAnsi="Arial" w:cs="Arial"/>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pPr>
      <w:ind w:left="720" w:hanging="720"/>
    </w:pPr>
  </w:style>
  <w:style w:type="paragraph" w:styleId="TOC2">
    <w:name w:val="toc 2"/>
    <w:basedOn w:val="Normal"/>
    <w:next w:val="Normal"/>
    <w:autoRedefine/>
    <w:uiPriority w:val="39"/>
    <w:pPr>
      <w:ind w:left="1440" w:hanging="720"/>
    </w:pPr>
  </w:style>
  <w:style w:type="paragraph" w:customStyle="1" w:styleId="Level1">
    <w:name w:val="Level 1"/>
    <w:basedOn w:val="Normal"/>
    <w:pPr>
      <w:numPr>
        <w:numId w:val="3"/>
      </w:numPr>
      <w:ind w:left="2610" w:hanging="450"/>
      <w:outlineLvl w:val="0"/>
    </w:pPr>
  </w:style>
  <w:style w:type="paragraph" w:customStyle="1" w:styleId="Level4">
    <w:name w:val="Level 4"/>
    <w:basedOn w:val="Normal"/>
    <w:pPr>
      <w:numPr>
        <w:ilvl w:val="3"/>
        <w:numId w:val="2"/>
      </w:numPr>
      <w:ind w:left="2610" w:hanging="450"/>
      <w:outlineLvl w:val="3"/>
    </w:pPr>
  </w:style>
  <w:style w:type="paragraph" w:customStyle="1" w:styleId="Level5">
    <w:name w:val="Level 5"/>
    <w:basedOn w:val="Normal"/>
    <w:pPr>
      <w:numPr>
        <w:ilvl w:val="4"/>
        <w:numId w:val="1"/>
      </w:numPr>
      <w:ind w:left="2880" w:hanging="270"/>
      <w:outlineLvl w:val="4"/>
    </w:pPr>
  </w:style>
  <w:style w:type="paragraph" w:styleId="BalloonText">
    <w:name w:val="Balloon Text"/>
    <w:basedOn w:val="Normal"/>
    <w:semiHidden/>
    <w:rsid w:val="00925E33"/>
    <w:rPr>
      <w:rFonts w:ascii="Tahoma" w:hAnsi="Tahoma" w:cs="Tahoma"/>
      <w:sz w:val="16"/>
      <w:szCs w:val="16"/>
    </w:rPr>
  </w:style>
  <w:style w:type="character" w:styleId="CommentReference">
    <w:name w:val="annotation reference"/>
    <w:basedOn w:val="DefaultParagraphFont"/>
    <w:semiHidden/>
    <w:rsid w:val="00925E33"/>
    <w:rPr>
      <w:sz w:val="16"/>
      <w:szCs w:val="16"/>
    </w:rPr>
  </w:style>
  <w:style w:type="paragraph" w:styleId="CommentText">
    <w:name w:val="annotation text"/>
    <w:basedOn w:val="Normal"/>
    <w:semiHidden/>
    <w:rsid w:val="00925E33"/>
    <w:rPr>
      <w:sz w:val="20"/>
      <w:szCs w:val="20"/>
    </w:rPr>
  </w:style>
  <w:style w:type="paragraph" w:styleId="CommentSubject">
    <w:name w:val="annotation subject"/>
    <w:basedOn w:val="CommentText"/>
    <w:next w:val="CommentText"/>
    <w:semiHidden/>
    <w:rsid w:val="00925E33"/>
    <w:rPr>
      <w:b/>
      <w:bCs/>
    </w:rPr>
  </w:style>
  <w:style w:type="paragraph" w:styleId="Header">
    <w:name w:val="header"/>
    <w:basedOn w:val="Normal"/>
    <w:rsid w:val="00BF5635"/>
    <w:pPr>
      <w:tabs>
        <w:tab w:val="center" w:pos="4320"/>
        <w:tab w:val="right" w:pos="8640"/>
      </w:tabs>
    </w:pPr>
  </w:style>
  <w:style w:type="paragraph" w:styleId="Footer">
    <w:name w:val="footer"/>
    <w:basedOn w:val="Normal"/>
    <w:link w:val="FooterChar"/>
    <w:uiPriority w:val="99"/>
    <w:rsid w:val="00BF5635"/>
    <w:pPr>
      <w:tabs>
        <w:tab w:val="center" w:pos="4320"/>
        <w:tab w:val="right" w:pos="8640"/>
      </w:tabs>
    </w:pPr>
  </w:style>
  <w:style w:type="paragraph" w:customStyle="1" w:styleId="Style16pt">
    <w:name w:val="Style 16 pt"/>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cs="Times New Roman"/>
      <w:sz w:val="32"/>
      <w:szCs w:val="24"/>
    </w:rPr>
  </w:style>
  <w:style w:type="paragraph" w:customStyle="1" w:styleId="heading">
    <w:name w:val="heading"/>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Pr>
      <w:rFonts w:cs="Times New Roman"/>
      <w:b/>
      <w:szCs w:val="24"/>
    </w:rPr>
  </w:style>
  <w:style w:type="paragraph" w:customStyle="1" w:styleId="courses">
    <w:name w:val="courses"/>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3" w:hanging="1267"/>
    </w:pPr>
    <w:rPr>
      <w:rFonts w:cs="Times New Roman"/>
      <w:szCs w:val="24"/>
    </w:rPr>
  </w:style>
  <w:style w:type="paragraph" w:customStyle="1" w:styleId="ISG">
    <w:name w:val="ISG"/>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cs="Times New Roman"/>
      <w:b/>
      <w:szCs w:val="24"/>
    </w:rPr>
  </w:style>
  <w:style w:type="paragraph" w:customStyle="1" w:styleId="topic">
    <w:name w:val="topic"/>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Pr>
      <w:rFonts w:cs="Times New Roman"/>
      <w:szCs w:val="24"/>
    </w:rPr>
  </w:style>
  <w:style w:type="paragraph" w:customStyle="1" w:styleId="References">
    <w:name w:val="References"/>
    <w:basedOn w:val="Normal"/>
    <w:link w:val="ReferencesChar"/>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jc w:val="both"/>
    </w:pPr>
    <w:rPr>
      <w:rFonts w:cs="Times New Roman"/>
      <w:szCs w:val="24"/>
    </w:rPr>
  </w:style>
  <w:style w:type="paragraph" w:customStyle="1" w:styleId="number-2">
    <w:name w:val="number-2"/>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Pr>
      <w:rFonts w:cs="Times New Roman"/>
      <w:szCs w:val="24"/>
    </w:rPr>
  </w:style>
  <w:style w:type="paragraph" w:customStyle="1" w:styleId="1number">
    <w:name w:val="1number"/>
    <w:basedOn w:val="Normal"/>
    <w:rsid w:val="00075416"/>
    <w:pPr>
      <w:numPr>
        <w:numId w:val="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pPr>
    <w:rPr>
      <w:rFonts w:cs="Times New Roman"/>
      <w:szCs w:val="24"/>
    </w:rPr>
  </w:style>
  <w:style w:type="paragraph" w:customStyle="1" w:styleId="2number">
    <w:name w:val="2number"/>
    <w:basedOn w:val="Normal"/>
    <w:link w:val="2numberChar"/>
    <w:rsid w:val="00075416"/>
    <w:pPr>
      <w:numPr>
        <w:numId w:val="43"/>
      </w:numPr>
      <w:tabs>
        <w:tab w:val="clear" w:pos="3063"/>
        <w:tab w:val="left" w:pos="274"/>
        <w:tab w:val="left" w:pos="806"/>
        <w:tab w:val="left" w:pos="1440"/>
        <w:tab w:val="left" w:pos="2074"/>
        <w:tab w:val="num" w:pos="2707"/>
        <w:tab w:val="left" w:pos="3240"/>
        <w:tab w:val="left" w:pos="3874"/>
        <w:tab w:val="left" w:pos="4507"/>
        <w:tab w:val="left" w:pos="5040"/>
        <w:tab w:val="left" w:pos="5674"/>
        <w:tab w:val="left" w:pos="6307"/>
        <w:tab w:val="left" w:pos="7474"/>
        <w:tab w:val="left" w:pos="8107"/>
        <w:tab w:val="left" w:pos="8726"/>
      </w:tabs>
      <w:ind w:left="2707"/>
      <w:jc w:val="both"/>
    </w:pPr>
    <w:rPr>
      <w:rFonts w:cs="Times New Roman"/>
      <w:szCs w:val="24"/>
    </w:rPr>
  </w:style>
  <w:style w:type="character" w:customStyle="1" w:styleId="ReferencesChar">
    <w:name w:val="References Char"/>
    <w:basedOn w:val="DefaultParagraphFont"/>
    <w:link w:val="References"/>
    <w:rsid w:val="00075416"/>
    <w:rPr>
      <w:rFonts w:ascii="Arial" w:hAnsi="Arial"/>
      <w:sz w:val="24"/>
      <w:szCs w:val="24"/>
      <w:lang w:val="en-US" w:eastAsia="en-US" w:bidi="ar-SA"/>
    </w:rPr>
  </w:style>
  <w:style w:type="paragraph" w:customStyle="1" w:styleId="extratopic">
    <w:name w:val="extratopic"/>
    <w:basedOn w:val="topic"/>
    <w:rsid w:val="00075416"/>
    <w:pPr>
      <w:ind w:firstLine="0"/>
    </w:pPr>
  </w:style>
  <w:style w:type="paragraph" w:customStyle="1" w:styleId="225list">
    <w:name w:val="2.25list"/>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pPr>
    <w:rPr>
      <w:rFonts w:cs="Times New Roman"/>
      <w:szCs w:val="24"/>
    </w:rPr>
  </w:style>
  <w:style w:type="paragraph" w:customStyle="1" w:styleId="lettering">
    <w:name w:val="lettering"/>
    <w:basedOn w:val="Normal"/>
    <w:rsid w:val="00075416"/>
    <w:pPr>
      <w:numPr>
        <w:numId w:val="12"/>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pPr>
    <w:rPr>
      <w:rFonts w:cs="Times New Roman"/>
      <w:szCs w:val="24"/>
    </w:rPr>
  </w:style>
  <w:style w:type="paragraph" w:customStyle="1" w:styleId="listing">
    <w:name w:val="listing"/>
    <w:basedOn w:val="Normal"/>
    <w:rsid w:val="00075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jc w:val="both"/>
    </w:pPr>
    <w:rPr>
      <w:rFonts w:cs="Times New Roman"/>
      <w:szCs w:val="24"/>
    </w:rPr>
  </w:style>
  <w:style w:type="paragraph" w:customStyle="1" w:styleId="Style1">
    <w:name w:val="Style1"/>
    <w:basedOn w:val="Normal"/>
    <w:rsid w:val="00075416"/>
    <w:pPr>
      <w:numPr>
        <w:ilvl w:val="1"/>
        <w:numId w:val="5"/>
      </w:numPr>
      <w:tabs>
        <w:tab w:val="left" w:pos="274"/>
        <w:tab w:val="left" w:pos="806"/>
        <w:tab w:val="left" w:pos="2074"/>
        <w:tab w:val="left" w:pos="2707"/>
        <w:tab w:val="left" w:pos="3874"/>
        <w:tab w:val="left" w:pos="4507"/>
        <w:tab w:val="left" w:pos="5040"/>
        <w:tab w:val="left" w:pos="5674"/>
        <w:tab w:val="left" w:pos="6307"/>
        <w:tab w:val="left" w:pos="7474"/>
        <w:tab w:val="left" w:pos="8107"/>
        <w:tab w:val="left" w:pos="8726"/>
      </w:tabs>
      <w:jc w:val="both"/>
    </w:pPr>
    <w:rPr>
      <w:rFonts w:cs="Times New Roman"/>
      <w:szCs w:val="24"/>
    </w:rPr>
  </w:style>
  <w:style w:type="paragraph" w:customStyle="1" w:styleId="Style2">
    <w:name w:val="Style2"/>
    <w:basedOn w:val="lettering"/>
    <w:rsid w:val="00075416"/>
  </w:style>
  <w:style w:type="character" w:customStyle="1" w:styleId="2numberChar">
    <w:name w:val="2number Char"/>
    <w:basedOn w:val="DefaultParagraphFont"/>
    <w:link w:val="2number"/>
    <w:rsid w:val="00075416"/>
    <w:rPr>
      <w:rFonts w:ascii="Arial" w:hAnsi="Arial"/>
      <w:sz w:val="24"/>
      <w:szCs w:val="24"/>
      <w:lang w:val="en-US" w:eastAsia="en-US" w:bidi="ar-SA"/>
    </w:rPr>
  </w:style>
  <w:style w:type="paragraph" w:styleId="TOC3">
    <w:name w:val="toc 3"/>
    <w:basedOn w:val="Normal"/>
    <w:next w:val="Normal"/>
    <w:autoRedefine/>
    <w:uiPriority w:val="39"/>
    <w:rsid w:val="00075416"/>
    <w:pPr>
      <w:ind w:left="480"/>
      <w:jc w:val="both"/>
    </w:pPr>
    <w:rPr>
      <w:rFonts w:cs="Times New Roman"/>
      <w:szCs w:val="24"/>
    </w:rPr>
  </w:style>
  <w:style w:type="character" w:styleId="Hyperlink">
    <w:name w:val="Hyperlink"/>
    <w:basedOn w:val="DefaultParagraphFont"/>
    <w:rsid w:val="00075416"/>
    <w:rPr>
      <w:b w:val="0"/>
      <w:bCs w:val="0"/>
      <w:strike w:val="0"/>
      <w:dstrike w:val="0"/>
      <w:color w:val="0000CC"/>
      <w:u w:val="none"/>
      <w:effect w:val="none"/>
    </w:rPr>
  </w:style>
  <w:style w:type="table" w:styleId="TableGrid">
    <w:name w:val="Table Grid"/>
    <w:basedOn w:val="TableNormal"/>
    <w:rsid w:val="0063389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D6DBA"/>
    <w:pPr>
      <w:ind w:left="720"/>
      <w:contextualSpacing/>
    </w:pPr>
  </w:style>
  <w:style w:type="paragraph" w:customStyle="1" w:styleId="Default">
    <w:name w:val="Default"/>
    <w:rsid w:val="000B4805"/>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4E0A67"/>
    <w:rPr>
      <w:rFonts w:ascii="Arial"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4111E-6410-4DC4-94F9-7BB090B96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12032</Words>
  <Characters>68584</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Appendix C-2</vt:lpstr>
    </vt:vector>
  </TitlesOfParts>
  <Company>USNRC</Company>
  <LinksUpToDate>false</LinksUpToDate>
  <CharactersWithSpaces>80456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C-2</dc:title>
  <dc:creator>Kerry Landis</dc:creator>
  <cp:lastModifiedBy>btc1</cp:lastModifiedBy>
  <cp:revision>3</cp:revision>
  <cp:lastPrinted>2014-06-19T14:46:00Z</cp:lastPrinted>
  <dcterms:created xsi:type="dcterms:W3CDTF">2014-06-19T14:46:00Z</dcterms:created>
  <dcterms:modified xsi:type="dcterms:W3CDTF">2014-06-19T14:46:00Z</dcterms:modified>
</cp:coreProperties>
</file>